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9B0870" w:rsidRPr="009B0870" w:rsidRDefault="00924807" w:rsidP="009B0870">
      <w:pPr>
        <w:jc w:val="center"/>
        <w:rPr>
          <w:b/>
        </w:rPr>
      </w:pPr>
      <w:r>
        <w:rPr>
          <w:b/>
        </w:rPr>
        <w:t xml:space="preserve">Draft </w:t>
      </w:r>
      <w:r w:rsidR="009B0870" w:rsidRPr="009B0870">
        <w:rPr>
          <w:b/>
        </w:rPr>
        <w:t>Final Report, QA-</w:t>
      </w:r>
      <w:r w:rsidR="001F38A3">
        <w:rPr>
          <w:b/>
        </w:rPr>
        <w:t>26</w:t>
      </w:r>
      <w:r>
        <w:rPr>
          <w:b/>
        </w:rPr>
        <w:t>88</w:t>
      </w:r>
      <w:r w:rsidR="009B0870" w:rsidRPr="009B0870">
        <w:rPr>
          <w:b/>
        </w:rPr>
        <w:t>:</w:t>
      </w: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24807" w:rsidRDefault="00924807" w:rsidP="009021B0">
      <w:pPr>
        <w:jc w:val="center"/>
        <w:rPr>
          <w:b/>
        </w:rPr>
      </w:pPr>
      <w:r w:rsidRPr="00924807">
        <w:rPr>
          <w:b/>
        </w:rPr>
        <w:t>An assessment of the potential hazards of anticoagulant rodenticides to salamanders</w:t>
      </w:r>
      <w:r w:rsidR="009B0870" w:rsidRPr="00924807">
        <w:rPr>
          <w:b/>
        </w:rPr>
        <w:t xml:space="preserve"> </w:t>
      </w:r>
    </w:p>
    <w:p w:rsidR="009B0870" w:rsidRPr="009B0870" w:rsidRDefault="009B0870" w:rsidP="009B0870">
      <w:pPr>
        <w:rPr>
          <w:b/>
        </w:rPr>
      </w:pPr>
    </w:p>
    <w:p w:rsidR="009B0870" w:rsidRPr="009B0870" w:rsidRDefault="009B0870" w:rsidP="009B0870">
      <w:pPr>
        <w:jc w:val="center"/>
        <w:rPr>
          <w:b/>
        </w:rPr>
      </w:pPr>
    </w:p>
    <w:p w:rsidR="009B0870" w:rsidRPr="009B0870" w:rsidRDefault="009B0870" w:rsidP="009B0870">
      <w:pPr>
        <w:jc w:val="center"/>
      </w:pPr>
    </w:p>
    <w:p w:rsidR="009B0870" w:rsidRDefault="009B0870"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r w:rsidRPr="009B0870">
        <w:t xml:space="preserve">Gary </w:t>
      </w:r>
      <w:proofErr w:type="spellStart"/>
      <w:r w:rsidRPr="009B0870">
        <w:t>Witmer</w:t>
      </w:r>
      <w:proofErr w:type="spellEnd"/>
      <w:r w:rsidRPr="009B0870">
        <w:t xml:space="preserve">, </w:t>
      </w:r>
      <w:r w:rsidR="009021B0">
        <w:t xml:space="preserve">Ph.D., </w:t>
      </w:r>
      <w:r w:rsidRPr="009B0870">
        <w:t>Supervisory Research Wildlife Biologist</w:t>
      </w:r>
    </w:p>
    <w:p w:rsidR="009B0870" w:rsidRPr="009B0870" w:rsidRDefault="009B0870" w:rsidP="009B0870">
      <w:pPr>
        <w:jc w:val="center"/>
      </w:pPr>
      <w:r w:rsidRPr="009B0870">
        <w:t>USDA/APHIS Wildlife Services</w:t>
      </w:r>
    </w:p>
    <w:p w:rsidR="009B0870" w:rsidRPr="009B0870" w:rsidRDefault="009B0870" w:rsidP="009B0870">
      <w:pPr>
        <w:jc w:val="center"/>
      </w:pPr>
      <w:r w:rsidRPr="009B0870">
        <w:t>National Wildlife Research Center</w:t>
      </w:r>
    </w:p>
    <w:p w:rsidR="009B0870" w:rsidRPr="009B0870" w:rsidRDefault="009B0870" w:rsidP="009B0870">
      <w:pPr>
        <w:jc w:val="center"/>
      </w:pPr>
      <w:r w:rsidRPr="009B0870">
        <w:t xml:space="preserve">4101 </w:t>
      </w:r>
      <w:proofErr w:type="spellStart"/>
      <w:r w:rsidRPr="009B0870">
        <w:t>Laporte</w:t>
      </w:r>
      <w:proofErr w:type="spellEnd"/>
      <w:r w:rsidRPr="009B0870">
        <w:t xml:space="preserve"> Avenue, Fort Collins, CO 80521-2154</w:t>
      </w:r>
    </w:p>
    <w:p w:rsidR="009B0870" w:rsidRDefault="009B0870" w:rsidP="009B0870">
      <w:pPr>
        <w:jc w:val="center"/>
      </w:pPr>
    </w:p>
    <w:p w:rsidR="00E51706" w:rsidRDefault="00E51706" w:rsidP="009B0870">
      <w:pPr>
        <w:jc w:val="center"/>
      </w:pPr>
    </w:p>
    <w:p w:rsidR="002A4B23" w:rsidRDefault="002A4B23" w:rsidP="009B0870">
      <w:pPr>
        <w:jc w:val="center"/>
      </w:pPr>
    </w:p>
    <w:p w:rsidR="00E51706" w:rsidRDefault="00E51706" w:rsidP="009B0870">
      <w:pPr>
        <w:jc w:val="center"/>
      </w:pPr>
      <w:del w:id="0" w:author="Gerry J McChesney" w:date="2018-01-10T13:37:00Z">
        <w:r w:rsidDel="00BE3DAC">
          <w:delText>Study Funded by</w:delText>
        </w:r>
      </w:del>
      <w:ins w:id="1" w:author="Gerry J McChesney" w:date="2018-01-10T13:37:00Z">
        <w:r w:rsidR="00BE3DAC">
          <w:t>A Report to</w:t>
        </w:r>
      </w:ins>
      <w:r>
        <w:t>:</w:t>
      </w:r>
    </w:p>
    <w:p w:rsidR="00E51706" w:rsidRDefault="00E51706" w:rsidP="009B0870">
      <w:pPr>
        <w:jc w:val="center"/>
      </w:pPr>
    </w:p>
    <w:p w:rsidR="00BE3DAC" w:rsidRPr="009B0870" w:rsidRDefault="009615B6" w:rsidP="009615B6">
      <w:pPr>
        <w:jc w:val="center"/>
      </w:pPr>
      <w:proofErr w:type="gramStart"/>
      <w:r w:rsidRPr="009B0870">
        <w:t>U</w:t>
      </w:r>
      <w:ins w:id="2" w:author="Gerry J McChesney" w:date="2018-01-10T13:37:00Z">
        <w:r w:rsidR="00BE3DAC">
          <w:t>.</w:t>
        </w:r>
      </w:ins>
      <w:r w:rsidRPr="009B0870">
        <w:t>S</w:t>
      </w:r>
      <w:ins w:id="3" w:author="Gerry J McChesney" w:date="2018-01-10T13:37:00Z">
        <w:r w:rsidR="00BE3DAC">
          <w:t xml:space="preserve">. Fish </w:t>
        </w:r>
      </w:ins>
      <w:ins w:id="4" w:author="Gerry J McChesney" w:date="2018-01-10T13:41:00Z">
        <w:r w:rsidR="00BE3DAC">
          <w:t>and Wildlife Service</w:t>
        </w:r>
      </w:ins>
      <w:del w:id="5" w:author="Gerry J McChesney" w:date="2018-01-10T13:42:00Z">
        <w:r w:rsidR="00924807" w:rsidDel="00BE3DAC">
          <w:delText>FWS</w:delText>
        </w:r>
      </w:del>
      <w:ins w:id="6" w:author="Gerry J McChesney" w:date="2018-01-10T13:42:00Z">
        <w:r w:rsidR="00BE3DAC">
          <w:t>,</w:t>
        </w:r>
      </w:ins>
      <w:r w:rsidR="00924807">
        <w:t xml:space="preserve"> </w:t>
      </w:r>
      <w:proofErr w:type="spellStart"/>
      <w:r w:rsidR="00924807">
        <w:t>Farallon</w:t>
      </w:r>
      <w:proofErr w:type="spellEnd"/>
      <w:r w:rsidR="00924807">
        <w:t xml:space="preserve"> Islands National Wildlife Refuge</w:t>
      </w:r>
      <w:ins w:id="7" w:author="Gerry J McChesney" w:date="2018-01-10T13:42:00Z">
        <w:r w:rsidR="00BE3DAC">
          <w:t>, Fremont, California</w:t>
        </w:r>
      </w:ins>
      <w:del w:id="8" w:author="Gerry J McChesney" w:date="2018-01-10T13:42:00Z">
        <w:r w:rsidR="00924807" w:rsidDel="00BE3DAC">
          <w:delText xml:space="preserve"> </w:delText>
        </w:r>
        <w:commentRangeStart w:id="9"/>
        <w:r w:rsidR="00924807" w:rsidDel="00BE3DAC">
          <w:delText>and US Dept. of Interior</w:delText>
        </w:r>
      </w:del>
      <w:commentRangeEnd w:id="9"/>
      <w:r w:rsidR="00BE3DAC">
        <w:rPr>
          <w:rStyle w:val="CommentReference"/>
        </w:rPr>
        <w:commentReference w:id="9"/>
      </w:r>
      <w:ins w:id="10" w:author="Gerry J McChesney" w:date="2018-01-10T13:44:00Z">
        <w:r w:rsidR="00BE3DAC">
          <w:t xml:space="preserve"> through Interagency Agreement </w:t>
        </w:r>
      </w:ins>
      <w:ins w:id="11" w:author="Gerry J McChesney" w:date="2018-01-10T13:45:00Z">
        <w:r w:rsidR="00BE3DAC">
          <w:t>No.</w:t>
        </w:r>
        <w:proofErr w:type="gramEnd"/>
        <w:r w:rsidR="00BE3DAC">
          <w:t xml:space="preserve"> </w:t>
        </w:r>
        <w:commentRangeStart w:id="12"/>
        <w:r w:rsidR="00BE3DAC" w:rsidRPr="00BE3DAC">
          <w:t>F16PG00129</w:t>
        </w:r>
        <w:commentRangeEnd w:id="12"/>
        <w:r w:rsidR="00BE3DAC">
          <w:rPr>
            <w:rStyle w:val="CommentReference"/>
          </w:rPr>
          <w:commentReference w:id="12"/>
        </w:r>
      </w:ins>
    </w:p>
    <w:p w:rsidR="00E51706" w:rsidRDefault="00E51706" w:rsidP="009B0870">
      <w:pPr>
        <w:jc w:val="center"/>
      </w:pPr>
    </w:p>
    <w:p w:rsidR="00E51706" w:rsidRDefault="00E51706" w:rsidP="009B0870">
      <w:pPr>
        <w:jc w:val="center"/>
      </w:pPr>
    </w:p>
    <w:p w:rsidR="00D232E3" w:rsidRDefault="00D232E3" w:rsidP="009B0870">
      <w:pPr>
        <w:jc w:val="center"/>
      </w:pPr>
    </w:p>
    <w:p w:rsidR="00E51706" w:rsidRPr="009B0870" w:rsidRDefault="00E51706" w:rsidP="009B0870">
      <w:pPr>
        <w:jc w:val="center"/>
      </w:pPr>
    </w:p>
    <w:p w:rsidR="009B0870" w:rsidRPr="009B0870" w:rsidRDefault="009B0870"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p>
    <w:p w:rsidR="009B0870" w:rsidRPr="009B0870" w:rsidRDefault="00924807" w:rsidP="009B0870">
      <w:pPr>
        <w:jc w:val="center"/>
      </w:pPr>
      <w:r>
        <w:t xml:space="preserve">December </w:t>
      </w:r>
      <w:r w:rsidR="00DF3467">
        <w:t>8</w:t>
      </w:r>
      <w:r w:rsidR="004A65F8">
        <w:t xml:space="preserve">, </w:t>
      </w:r>
      <w:r w:rsidR="00DC1268">
        <w:t>201</w:t>
      </w:r>
      <w:r>
        <w:t>7</w:t>
      </w:r>
    </w:p>
    <w:p w:rsidR="009B0870" w:rsidRPr="009B0870" w:rsidRDefault="009B0870">
      <w:pPr>
        <w:spacing w:after="200" w:line="276" w:lineRule="auto"/>
        <w:rPr>
          <w:b/>
        </w:rPr>
      </w:pPr>
      <w:r w:rsidRPr="009B0870">
        <w:rPr>
          <w:b/>
        </w:rPr>
        <w:br w:type="page"/>
      </w:r>
    </w:p>
    <w:p w:rsidR="009B0870" w:rsidRPr="009B0870" w:rsidRDefault="00A46A62" w:rsidP="009B0870">
      <w:pPr>
        <w:spacing w:line="480" w:lineRule="auto"/>
        <w:rPr>
          <w:b/>
        </w:rPr>
      </w:pPr>
      <w:commentRangeStart w:id="13"/>
      <w:ins w:id="14" w:author="Gerry J McChesney" w:date="2018-01-10T13:50:00Z">
        <w:r>
          <w:rPr>
            <w:b/>
          </w:rPr>
          <w:lastRenderedPageBreak/>
          <w:t xml:space="preserve">Suggested </w:t>
        </w:r>
        <w:r w:rsidRPr="009B0870">
          <w:rPr>
            <w:b/>
          </w:rPr>
          <w:t>Citation</w:t>
        </w:r>
        <w:r w:rsidRPr="009B0870">
          <w:rPr>
            <w:b/>
          </w:rPr>
          <w:t xml:space="preserve"> </w:t>
        </w:r>
        <w:r>
          <w:rPr>
            <w:b/>
          </w:rPr>
          <w:t xml:space="preserve">and </w:t>
        </w:r>
      </w:ins>
      <w:r w:rsidR="009B0870" w:rsidRPr="009B0870">
        <w:rPr>
          <w:b/>
        </w:rPr>
        <w:t>Abstract</w:t>
      </w:r>
      <w:commentRangeEnd w:id="13"/>
      <w:r>
        <w:rPr>
          <w:rStyle w:val="CommentReference"/>
        </w:rPr>
        <w:commentReference w:id="13"/>
      </w:r>
      <w:del w:id="15" w:author="Gerry J McChesney" w:date="2018-01-10T13:50:00Z">
        <w:r w:rsidR="009B0870" w:rsidRPr="009B0870" w:rsidDel="00A46A62">
          <w:rPr>
            <w:b/>
          </w:rPr>
          <w:delText xml:space="preserve"> and</w:delText>
        </w:r>
      </w:del>
      <w:r w:rsidR="009B0870" w:rsidRPr="009B0870">
        <w:rPr>
          <w:b/>
        </w:rPr>
        <w:t xml:space="preserve"> </w:t>
      </w:r>
      <w:del w:id="16" w:author="Gerry J McChesney" w:date="2018-01-10T13:50:00Z">
        <w:r w:rsidR="009B0870" w:rsidRPr="009B0870" w:rsidDel="00A46A62">
          <w:rPr>
            <w:b/>
          </w:rPr>
          <w:delText>Citation</w:delText>
        </w:r>
      </w:del>
    </w:p>
    <w:p w:rsidR="009B0870" w:rsidRDefault="009B0870" w:rsidP="009B0870">
      <w:proofErr w:type="spellStart"/>
      <w:r w:rsidRPr="009B0870">
        <w:t>Witmer</w:t>
      </w:r>
      <w:proofErr w:type="spellEnd"/>
      <w:r w:rsidRPr="009B0870">
        <w:t>, G</w:t>
      </w:r>
      <w:r w:rsidR="003459BF">
        <w:t>.</w:t>
      </w:r>
      <w:r w:rsidR="00E638A3">
        <w:t xml:space="preserve">  2</w:t>
      </w:r>
      <w:r w:rsidRPr="009B0870">
        <w:t>01</w:t>
      </w:r>
      <w:r w:rsidR="00924807">
        <w:t>7</w:t>
      </w:r>
      <w:r w:rsidR="009021B0">
        <w:t xml:space="preserve">.  </w:t>
      </w:r>
      <w:r w:rsidR="00924807" w:rsidRPr="00ED361F">
        <w:t>An assessment of the potential hazards of anticoagulant rodenticides to salamanders.</w:t>
      </w:r>
      <w:r w:rsidR="00924807" w:rsidRPr="002E4466">
        <w:rPr>
          <w:rFonts w:ascii="Arial Narrow" w:hAnsi="Arial Narrow"/>
        </w:rPr>
        <w:t xml:space="preserve"> </w:t>
      </w:r>
      <w:r w:rsidR="00924807" w:rsidRPr="00E638A3">
        <w:t xml:space="preserve"> </w:t>
      </w:r>
      <w:commentRangeStart w:id="17"/>
      <w:ins w:id="18" w:author="Gerry J McChesney" w:date="2018-01-10T13:46:00Z">
        <w:r w:rsidR="00BE3DAC">
          <w:t>Draft</w:t>
        </w:r>
        <w:commentRangeEnd w:id="17"/>
        <w:r w:rsidR="00BE3DAC">
          <w:rPr>
            <w:rStyle w:val="CommentReference"/>
          </w:rPr>
          <w:commentReference w:id="17"/>
        </w:r>
        <w:r w:rsidR="00BE3DAC">
          <w:t xml:space="preserve"> </w:t>
        </w:r>
      </w:ins>
      <w:r w:rsidRPr="009B0870">
        <w:t>Final Report</w:t>
      </w:r>
      <w:r w:rsidR="00DC1268">
        <w:t xml:space="preserve"> </w:t>
      </w:r>
      <w:r w:rsidRPr="009B0870">
        <w:t>QA-</w:t>
      </w:r>
      <w:r w:rsidR="007D69A4">
        <w:t>26</w:t>
      </w:r>
      <w:r w:rsidR="00924807">
        <w:t>88</w:t>
      </w:r>
      <w:r w:rsidRPr="009B0870">
        <w:t xml:space="preserve">.  </w:t>
      </w:r>
      <w:proofErr w:type="gramStart"/>
      <w:r w:rsidRPr="009B0870">
        <w:t xml:space="preserve">USDA/APHIS/WS National Wildlife Research Center, Fort Collins, CO. </w:t>
      </w:r>
      <w:r w:rsidR="002512D4">
        <w:t>15</w:t>
      </w:r>
      <w:r w:rsidRPr="009B0870">
        <w:t xml:space="preserve"> pp.</w:t>
      </w:r>
      <w:proofErr w:type="gramEnd"/>
    </w:p>
    <w:p w:rsidR="00D232E3" w:rsidRDefault="00D232E3" w:rsidP="009B0870"/>
    <w:p w:rsidR="002E4466" w:rsidRDefault="00DF3467" w:rsidP="009B0870">
      <w:commentRangeStart w:id="19"/>
      <w:r>
        <w:t>We</w:t>
      </w:r>
      <w:commentRangeEnd w:id="19"/>
      <w:r w:rsidR="00A46A62">
        <w:rPr>
          <w:rStyle w:val="CommentReference"/>
        </w:rPr>
        <w:commentReference w:id="19"/>
      </w:r>
      <w:r>
        <w:t xml:space="preserve"> conducted an assessment of the hazards of </w:t>
      </w:r>
      <w:ins w:id="20" w:author="Gerry J McChesney" w:date="2018-01-10T13:48:00Z">
        <w:r w:rsidR="00A46A62">
          <w:t xml:space="preserve">the </w:t>
        </w:r>
      </w:ins>
      <w:r>
        <w:t xml:space="preserve">anticoagulants </w:t>
      </w:r>
      <w:del w:id="21" w:author="Gerry J McChesney" w:date="2018-01-10T13:48:00Z">
        <w:r w:rsidDel="00A46A62">
          <w:delText>(</w:delText>
        </w:r>
      </w:del>
      <w:proofErr w:type="spellStart"/>
      <w:r>
        <w:t>diphacinone</w:t>
      </w:r>
      <w:proofErr w:type="spellEnd"/>
      <w:r>
        <w:t xml:space="preserve"> and </w:t>
      </w:r>
      <w:proofErr w:type="spellStart"/>
      <w:r>
        <w:t>brodifacoum</w:t>
      </w:r>
      <w:proofErr w:type="spellEnd"/>
      <w:del w:id="22" w:author="Gerry J McChesney" w:date="2018-01-10T13:48:00Z">
        <w:r w:rsidDel="00A46A62">
          <w:delText>)</w:delText>
        </w:r>
      </w:del>
      <w:r>
        <w:t xml:space="preserve"> to salamanders.  This was do</w:t>
      </w:r>
      <w:r w:rsidR="002512D4">
        <w:t>ne</w:t>
      </w:r>
      <w:r>
        <w:t xml:space="preserve"> in anticipation of an attempt to eradicate the invasive house </w:t>
      </w:r>
      <w:del w:id="23" w:author="Gerry J McChesney" w:date="2018-01-10T13:48:00Z">
        <w:r w:rsidDel="00A46A62">
          <w:delText xml:space="preserve">mice </w:delText>
        </w:r>
      </w:del>
      <w:ins w:id="24" w:author="Gerry J McChesney" w:date="2018-01-10T13:48:00Z">
        <w:r w:rsidR="00A46A62">
          <w:t>m</w:t>
        </w:r>
        <w:r w:rsidR="00A46A62">
          <w:t>ouse</w:t>
        </w:r>
        <w:r w:rsidR="00A46A62">
          <w:t xml:space="preserve"> </w:t>
        </w:r>
      </w:ins>
      <w:r>
        <w:t xml:space="preserve">from the </w:t>
      </w:r>
      <w:proofErr w:type="spellStart"/>
      <w:r>
        <w:t>Farallon</w:t>
      </w:r>
      <w:proofErr w:type="spellEnd"/>
      <w:r>
        <w:t xml:space="preserve"> Islands National Wildlife Refuge</w:t>
      </w:r>
      <w:ins w:id="25" w:author="Gerry J McChesney" w:date="2018-01-10T13:48:00Z">
        <w:r w:rsidR="00A46A62">
          <w:t>, California</w:t>
        </w:r>
      </w:ins>
      <w:r>
        <w:t xml:space="preserve">.  </w:t>
      </w:r>
      <w:ins w:id="26" w:author="Gerry J McChesney" w:date="2018-01-10T13:49:00Z">
        <w:r w:rsidR="00A46A62">
          <w:t xml:space="preserve">Wild, </w:t>
        </w:r>
      </w:ins>
      <w:del w:id="27" w:author="Gerry J McChesney" w:date="2018-01-10T13:49:00Z">
        <w:r w:rsidDel="00A46A62">
          <w:delText>L</w:delText>
        </w:r>
      </w:del>
      <w:ins w:id="28" w:author="Gerry J McChesney" w:date="2018-01-10T13:49:00Z">
        <w:r w:rsidR="00A46A62">
          <w:t>l</w:t>
        </w:r>
      </w:ins>
      <w:r>
        <w:t xml:space="preserve">ive-captured salamanders of three species were exposed to the anticoagulant rodenticides by both oral </w:t>
      </w:r>
      <w:r w:rsidR="00CB097B">
        <w:t xml:space="preserve">and dermal exposure.  </w:t>
      </w:r>
      <w:commentRangeStart w:id="29"/>
      <w:r w:rsidR="00CB097B">
        <w:t>There were some deaths</w:t>
      </w:r>
      <w:r w:rsidR="002512D4">
        <w:t xml:space="preserve"> and it appears that dermal exposure posed the greatest hazard. </w:t>
      </w:r>
      <w:commentRangeEnd w:id="29"/>
      <w:r w:rsidR="00A46A62">
        <w:rPr>
          <w:rStyle w:val="CommentReference"/>
        </w:rPr>
        <w:commentReference w:id="29"/>
      </w:r>
      <w:r w:rsidR="002512D4">
        <w:t xml:space="preserve"> </w:t>
      </w:r>
      <w:commentRangeStart w:id="30"/>
      <w:r w:rsidR="002512D4">
        <w:t>Little sub-lethal effects were noted.</w:t>
      </w:r>
      <w:commentRangeEnd w:id="30"/>
      <w:r w:rsidR="00437307">
        <w:rPr>
          <w:rStyle w:val="CommentReference"/>
        </w:rPr>
        <w:commentReference w:id="30"/>
      </w:r>
      <w:r w:rsidR="002512D4">
        <w:t xml:space="preserve">  We concluded that while anticoagulant rodenticide pose some hazard to salamanders, the level appears to be relatively low, especially given the very high exposure rates in this study.</w:t>
      </w:r>
    </w:p>
    <w:p w:rsidR="00065BC1" w:rsidRDefault="00065BC1">
      <w:pPr>
        <w:spacing w:after="200" w:line="276" w:lineRule="auto"/>
        <w:rPr>
          <w:b/>
        </w:rPr>
      </w:pPr>
    </w:p>
    <w:p w:rsidR="002E4466" w:rsidRDefault="002E4466">
      <w:pPr>
        <w:spacing w:after="200" w:line="276" w:lineRule="auto"/>
        <w:rPr>
          <w:b/>
        </w:rPr>
      </w:pPr>
      <w:r>
        <w:rPr>
          <w:b/>
        </w:rPr>
        <w:br w:type="page"/>
      </w:r>
    </w:p>
    <w:p w:rsidR="003717CF" w:rsidRPr="003717CF" w:rsidRDefault="003717CF" w:rsidP="009B0870">
      <w:pPr>
        <w:rPr>
          <w:b/>
        </w:rPr>
      </w:pPr>
      <w:r>
        <w:rPr>
          <w:b/>
        </w:rPr>
        <w:lastRenderedPageBreak/>
        <w:t>Introduction</w:t>
      </w:r>
    </w:p>
    <w:p w:rsidR="003717CF" w:rsidRDefault="003717CF" w:rsidP="009B0870"/>
    <w:p w:rsidR="00924807" w:rsidRPr="00924807" w:rsidRDefault="00924807" w:rsidP="00924807">
      <w:pPr>
        <w:rPr>
          <w:bCs/>
          <w:iCs/>
        </w:rPr>
      </w:pPr>
      <w:r w:rsidRPr="00924807">
        <w:rPr>
          <w:bCs/>
          <w:iCs/>
        </w:rPr>
        <w:t xml:space="preserve">House mice </w:t>
      </w:r>
      <w:ins w:id="31" w:author="Gerry J McChesney" w:date="2018-01-10T13:53:00Z">
        <w:r w:rsidR="00281043">
          <w:rPr>
            <w:bCs/>
            <w:iCs/>
          </w:rPr>
          <w:t>(</w:t>
        </w:r>
        <w:r w:rsidR="00281043" w:rsidRPr="00281043">
          <w:rPr>
            <w:bCs/>
            <w:i/>
            <w:iCs/>
            <w:rPrChange w:id="32" w:author="Gerry J McChesney" w:date="2018-01-10T13:53:00Z">
              <w:rPr>
                <w:bCs/>
                <w:iCs/>
              </w:rPr>
            </w:rPrChange>
          </w:rPr>
          <w:t xml:space="preserve">Mus </w:t>
        </w:r>
        <w:proofErr w:type="spellStart"/>
        <w:r w:rsidR="00281043" w:rsidRPr="00281043">
          <w:rPr>
            <w:bCs/>
            <w:i/>
            <w:iCs/>
            <w:rPrChange w:id="33" w:author="Gerry J McChesney" w:date="2018-01-10T13:53:00Z">
              <w:rPr>
                <w:bCs/>
                <w:iCs/>
              </w:rPr>
            </w:rPrChange>
          </w:rPr>
          <w:t>musculus</w:t>
        </w:r>
        <w:proofErr w:type="spellEnd"/>
        <w:r w:rsidR="00281043">
          <w:rPr>
            <w:bCs/>
            <w:iCs/>
          </w:rPr>
          <w:t xml:space="preserve">) </w:t>
        </w:r>
      </w:ins>
      <w:r w:rsidRPr="00924807">
        <w:rPr>
          <w:bCs/>
          <w:iCs/>
        </w:rPr>
        <w:t>cause many types of damage and when introduced to islands, house mice can cause significant damage to natural resources, including both flora and fauna (</w:t>
      </w:r>
      <w:proofErr w:type="spellStart"/>
      <w:r w:rsidRPr="00924807">
        <w:rPr>
          <w:bCs/>
          <w:iCs/>
        </w:rPr>
        <w:t>Witmer</w:t>
      </w:r>
      <w:proofErr w:type="spellEnd"/>
      <w:r w:rsidRPr="00924807">
        <w:rPr>
          <w:bCs/>
          <w:iCs/>
        </w:rPr>
        <w:t xml:space="preserve"> and </w:t>
      </w:r>
      <w:proofErr w:type="spellStart"/>
      <w:r w:rsidRPr="00924807">
        <w:rPr>
          <w:bCs/>
          <w:iCs/>
        </w:rPr>
        <w:t>Jojola</w:t>
      </w:r>
      <w:proofErr w:type="spellEnd"/>
      <w:r w:rsidRPr="00924807">
        <w:rPr>
          <w:bCs/>
          <w:iCs/>
        </w:rPr>
        <w:t xml:space="preserve"> 2007).  </w:t>
      </w:r>
      <w:commentRangeStart w:id="34"/>
      <w:r w:rsidRPr="00924807">
        <w:rPr>
          <w:bCs/>
          <w:iCs/>
        </w:rPr>
        <w:t xml:space="preserve">For example, on Gough Island in the South Atlantic, house mice fed on nestling albatross chicks (Cuthbert and Hilton, 2004).  Additionally, </w:t>
      </w:r>
      <w:proofErr w:type="spellStart"/>
      <w:r w:rsidRPr="00924807">
        <w:rPr>
          <w:bCs/>
          <w:iCs/>
        </w:rPr>
        <w:t>Witmer</w:t>
      </w:r>
      <w:proofErr w:type="spellEnd"/>
      <w:r w:rsidRPr="00924807">
        <w:rPr>
          <w:bCs/>
          <w:iCs/>
        </w:rPr>
        <w:t xml:space="preserve"> et al. (2012) documented seedling damage by house mice in a pen study.  House mice are omnivores, yet their </w:t>
      </w:r>
      <w:commentRangeStart w:id="35"/>
      <w:r w:rsidRPr="00924807">
        <w:rPr>
          <w:bCs/>
          <w:iCs/>
        </w:rPr>
        <w:t>diet is largely dominated by insects</w:t>
      </w:r>
      <w:commentRangeEnd w:id="35"/>
      <w:r w:rsidR="00281043">
        <w:rPr>
          <w:rStyle w:val="CommentReference"/>
        </w:rPr>
        <w:commentReference w:id="35"/>
      </w:r>
      <w:r w:rsidRPr="00924807">
        <w:rPr>
          <w:bCs/>
          <w:iCs/>
        </w:rPr>
        <w:t>, some of which are likely plant pollinators (</w:t>
      </w:r>
      <w:proofErr w:type="spellStart"/>
      <w:r w:rsidRPr="00924807">
        <w:rPr>
          <w:bCs/>
          <w:iCs/>
        </w:rPr>
        <w:t>Shiels</w:t>
      </w:r>
      <w:proofErr w:type="spellEnd"/>
      <w:r w:rsidRPr="00924807">
        <w:rPr>
          <w:bCs/>
          <w:iCs/>
        </w:rPr>
        <w:t xml:space="preserve"> et al.</w:t>
      </w:r>
      <w:del w:id="36" w:author="RSU" w:date="2017-12-11T12:07:00Z">
        <w:r w:rsidRPr="00924807" w:rsidDel="00027686">
          <w:rPr>
            <w:bCs/>
            <w:iCs/>
          </w:rPr>
          <w:delText>,</w:delText>
        </w:r>
      </w:del>
      <w:r w:rsidRPr="00924807">
        <w:rPr>
          <w:bCs/>
          <w:iCs/>
        </w:rPr>
        <w:t xml:space="preserve"> 2013; </w:t>
      </w:r>
      <w:proofErr w:type="spellStart"/>
      <w:r w:rsidRPr="00924807">
        <w:rPr>
          <w:bCs/>
          <w:iCs/>
        </w:rPr>
        <w:t>Shiels</w:t>
      </w:r>
      <w:proofErr w:type="spellEnd"/>
      <w:r w:rsidRPr="00924807">
        <w:rPr>
          <w:bCs/>
          <w:iCs/>
        </w:rPr>
        <w:t xml:space="preserve"> and Pitt</w:t>
      </w:r>
      <w:del w:id="37" w:author="RSU" w:date="2017-12-11T12:07:00Z">
        <w:r w:rsidRPr="00924807" w:rsidDel="00027686">
          <w:rPr>
            <w:bCs/>
            <w:iCs/>
          </w:rPr>
          <w:delText>,</w:delText>
        </w:r>
      </w:del>
      <w:r w:rsidRPr="00924807">
        <w:rPr>
          <w:bCs/>
          <w:iCs/>
        </w:rPr>
        <w:t xml:space="preserve"> 2014).  House mice are subordinate to introduced rats so the impacts of mice may go unnoticed when rats are also present on the island (Angel et al.</w:t>
      </w:r>
      <w:del w:id="38" w:author="RSU" w:date="2017-12-11T12:07:00Z">
        <w:r w:rsidRPr="00924807" w:rsidDel="00027686">
          <w:rPr>
            <w:bCs/>
            <w:iCs/>
          </w:rPr>
          <w:delText>,</w:delText>
        </w:r>
      </w:del>
      <w:r w:rsidRPr="00924807">
        <w:rPr>
          <w:bCs/>
          <w:iCs/>
        </w:rPr>
        <w:t xml:space="preserve"> 2009).  This phenomenon was demonstrated by the large increase in mice abundance on Buck Island, U.S. Virgin Islands, after invasive roof rats were eradicated (</w:t>
      </w:r>
      <w:proofErr w:type="spellStart"/>
      <w:r w:rsidRPr="00924807">
        <w:rPr>
          <w:bCs/>
          <w:iCs/>
        </w:rPr>
        <w:t>Witmer</w:t>
      </w:r>
      <w:proofErr w:type="spellEnd"/>
      <w:r w:rsidRPr="00924807">
        <w:rPr>
          <w:bCs/>
          <w:iCs/>
        </w:rPr>
        <w:t xml:space="preserve"> et al.</w:t>
      </w:r>
      <w:del w:id="39" w:author="RSU" w:date="2017-12-11T12:07:00Z">
        <w:r w:rsidRPr="00924807" w:rsidDel="00027686">
          <w:rPr>
            <w:bCs/>
            <w:iCs/>
          </w:rPr>
          <w:delText>,</w:delText>
        </w:r>
      </w:del>
      <w:r w:rsidRPr="00924807">
        <w:rPr>
          <w:bCs/>
          <w:iCs/>
        </w:rPr>
        <w:t xml:space="preserve"> 2007a).  In very dry habitats on islands, house mice may numerically dominate over introduced rats.</w:t>
      </w:r>
      <w:commentRangeEnd w:id="34"/>
      <w:r w:rsidR="00822C78">
        <w:rPr>
          <w:rStyle w:val="CommentReference"/>
        </w:rPr>
        <w:commentReference w:id="34"/>
      </w:r>
    </w:p>
    <w:p w:rsidR="00924807" w:rsidRPr="00924807" w:rsidRDefault="00924807" w:rsidP="00924807">
      <w:pPr>
        <w:rPr>
          <w:bCs/>
          <w:iCs/>
        </w:rPr>
      </w:pPr>
    </w:p>
    <w:p w:rsidR="00924807" w:rsidRPr="00924807" w:rsidRDefault="00924807" w:rsidP="00924807">
      <w:pPr>
        <w:rPr>
          <w:bCs/>
          <w:iCs/>
        </w:rPr>
      </w:pPr>
      <w:r w:rsidRPr="00924807">
        <w:rPr>
          <w:bCs/>
          <w:iCs/>
        </w:rPr>
        <w:t>There have been numerous successful eradications of invasive rodents on islands (</w:t>
      </w:r>
      <w:proofErr w:type="spellStart"/>
      <w:r w:rsidRPr="00924807">
        <w:rPr>
          <w:bCs/>
          <w:iCs/>
        </w:rPr>
        <w:t>Howald</w:t>
      </w:r>
      <w:proofErr w:type="spellEnd"/>
      <w:r w:rsidRPr="00924807">
        <w:rPr>
          <w:bCs/>
          <w:iCs/>
        </w:rPr>
        <w:t xml:space="preserve"> et al. 2007, </w:t>
      </w:r>
      <w:proofErr w:type="spellStart"/>
      <w:r w:rsidRPr="00924807">
        <w:rPr>
          <w:bCs/>
          <w:iCs/>
        </w:rPr>
        <w:t>Witmer</w:t>
      </w:r>
      <w:proofErr w:type="spellEnd"/>
      <w:r w:rsidRPr="00924807">
        <w:rPr>
          <w:bCs/>
          <w:iCs/>
        </w:rPr>
        <w:t xml:space="preserve"> et al. 2011) and these projects have relied upon rodenticides for their completion (</w:t>
      </w:r>
      <w:proofErr w:type="spellStart"/>
      <w:r w:rsidRPr="00924807">
        <w:rPr>
          <w:bCs/>
          <w:iCs/>
        </w:rPr>
        <w:t>Witmer</w:t>
      </w:r>
      <w:proofErr w:type="spellEnd"/>
      <w:r w:rsidRPr="00924807">
        <w:rPr>
          <w:bCs/>
          <w:iCs/>
        </w:rPr>
        <w:t xml:space="preserve"> et al. 2007b).  APHIS maintains the registrations for two rodenticide active ingredients for invasive rodent eradication: </w:t>
      </w:r>
      <w:proofErr w:type="spellStart"/>
      <w:r w:rsidRPr="00924807">
        <w:rPr>
          <w:bCs/>
          <w:iCs/>
        </w:rPr>
        <w:t>diphacinone</w:t>
      </w:r>
      <w:proofErr w:type="spellEnd"/>
      <w:r w:rsidRPr="00924807">
        <w:rPr>
          <w:bCs/>
          <w:iCs/>
        </w:rPr>
        <w:t xml:space="preserve"> and </w:t>
      </w:r>
      <w:proofErr w:type="spellStart"/>
      <w:r w:rsidRPr="00924807">
        <w:rPr>
          <w:bCs/>
          <w:iCs/>
        </w:rPr>
        <w:t>brodifacoum</w:t>
      </w:r>
      <w:proofErr w:type="spellEnd"/>
      <w:r w:rsidRPr="00924807">
        <w:rPr>
          <w:bCs/>
          <w:iCs/>
        </w:rPr>
        <w:t xml:space="preserve">.  However, rodenticides can pose hazards to non-target animals so careful considerations and measures must </w:t>
      </w:r>
      <w:del w:id="40" w:author="RSU" w:date="2017-12-11T12:08:00Z">
        <w:r w:rsidRPr="00924807" w:rsidDel="00027686">
          <w:rPr>
            <w:bCs/>
            <w:iCs/>
          </w:rPr>
          <w:delText xml:space="preserve">to </w:delText>
        </w:r>
      </w:del>
      <w:ins w:id="41" w:author="RSU" w:date="2017-12-11T12:08:00Z">
        <w:r w:rsidR="00027686">
          <w:rPr>
            <w:bCs/>
            <w:iCs/>
          </w:rPr>
          <w:t>be</w:t>
        </w:r>
        <w:r w:rsidR="00027686" w:rsidRPr="00924807">
          <w:rPr>
            <w:bCs/>
            <w:iCs/>
          </w:rPr>
          <w:t xml:space="preserve"> </w:t>
        </w:r>
      </w:ins>
      <w:r w:rsidRPr="00924807">
        <w:rPr>
          <w:bCs/>
          <w:iCs/>
        </w:rPr>
        <w:t>taken to reduce those risks (</w:t>
      </w:r>
      <w:proofErr w:type="spellStart"/>
      <w:r w:rsidRPr="00924807">
        <w:rPr>
          <w:bCs/>
          <w:iCs/>
        </w:rPr>
        <w:t>Witmer</w:t>
      </w:r>
      <w:proofErr w:type="spellEnd"/>
      <w:r w:rsidRPr="00924807">
        <w:rPr>
          <w:bCs/>
          <w:iCs/>
        </w:rPr>
        <w:t xml:space="preserve"> et al. 2007b).</w:t>
      </w:r>
    </w:p>
    <w:p w:rsidR="00924807" w:rsidRPr="00924807" w:rsidRDefault="00924807" w:rsidP="00924807">
      <w:pPr>
        <w:rPr>
          <w:bCs/>
          <w:iCs/>
        </w:rPr>
      </w:pPr>
    </w:p>
    <w:p w:rsidR="00924807" w:rsidRPr="00924807" w:rsidRDefault="00924807" w:rsidP="00924807">
      <w:pPr>
        <w:rPr>
          <w:b/>
          <w:color w:val="FF0000"/>
        </w:rPr>
      </w:pPr>
      <w:r w:rsidRPr="00924807">
        <w:rPr>
          <w:bCs/>
          <w:iCs/>
        </w:rPr>
        <w:t xml:space="preserve">Invasive house mice are present on the </w:t>
      </w:r>
      <w:proofErr w:type="spellStart"/>
      <w:r w:rsidRPr="00924807">
        <w:rPr>
          <w:bCs/>
          <w:iCs/>
        </w:rPr>
        <w:t>Farallon</w:t>
      </w:r>
      <w:proofErr w:type="spellEnd"/>
      <w:r w:rsidRPr="00924807">
        <w:rPr>
          <w:bCs/>
          <w:iCs/>
        </w:rPr>
        <w:t xml:space="preserve"> Islands National Wildlife Refuge (NWR) and are causing damage to seabirds, the endemic arboreal salamander </w:t>
      </w:r>
      <w:r w:rsidRPr="00924807">
        <w:t>(</w:t>
      </w:r>
      <w:proofErr w:type="spellStart"/>
      <w:r w:rsidRPr="00924807">
        <w:rPr>
          <w:i/>
        </w:rPr>
        <w:t>Aneides</w:t>
      </w:r>
      <w:proofErr w:type="spellEnd"/>
      <w:r w:rsidRPr="00924807">
        <w:rPr>
          <w:i/>
        </w:rPr>
        <w:t xml:space="preserve"> </w:t>
      </w:r>
      <w:proofErr w:type="spellStart"/>
      <w:r w:rsidRPr="00924807">
        <w:rPr>
          <w:i/>
          <w:iCs/>
        </w:rPr>
        <w:t>lugubris</w:t>
      </w:r>
      <w:proofErr w:type="spellEnd"/>
      <w:r w:rsidRPr="00924807">
        <w:rPr>
          <w:i/>
          <w:iCs/>
        </w:rPr>
        <w:t xml:space="preserve"> </w:t>
      </w:r>
      <w:proofErr w:type="spellStart"/>
      <w:r w:rsidRPr="00924807">
        <w:rPr>
          <w:i/>
          <w:iCs/>
        </w:rPr>
        <w:t>farallonensis</w:t>
      </w:r>
      <w:proofErr w:type="spellEnd"/>
      <w:r w:rsidRPr="00924807">
        <w:rPr>
          <w:iCs/>
        </w:rPr>
        <w:t>)</w:t>
      </w:r>
      <w:r w:rsidRPr="00924807">
        <w:rPr>
          <w:bCs/>
          <w:iCs/>
        </w:rPr>
        <w:t xml:space="preserve">, terrestrial invertebrates, </w:t>
      </w:r>
      <w:ins w:id="42" w:author="Gerry J McChesney" w:date="2018-01-10T14:08:00Z">
        <w:r w:rsidR="00E37E4C">
          <w:rPr>
            <w:bCs/>
            <w:iCs/>
          </w:rPr>
          <w:t xml:space="preserve">and </w:t>
        </w:r>
      </w:ins>
      <w:r w:rsidRPr="00924807">
        <w:rPr>
          <w:bCs/>
          <w:iCs/>
        </w:rPr>
        <w:t>native plants, and may be dispersing weed seeds (</w:t>
      </w:r>
      <w:del w:id="43" w:author="Gerry J McChesney" w:date="2018-01-10T14:08:00Z">
        <w:r w:rsidRPr="00924807" w:rsidDel="00E37E4C">
          <w:rPr>
            <w:bCs/>
            <w:iCs/>
          </w:rPr>
          <w:delText>Farallon National Wildlife Refuge 2006, Island Conservation Undated</w:delText>
        </w:r>
      </w:del>
      <w:r w:rsidRPr="00924807">
        <w:rPr>
          <w:bCs/>
          <w:iCs/>
        </w:rPr>
        <w:t>).  Hence, the USFWS would like to eradicate the invasive mice from the refuge (</w:t>
      </w:r>
      <w:del w:id="44" w:author="Gerry J McChesney" w:date="2018-01-10T14:09:00Z">
        <w:r w:rsidRPr="00924807" w:rsidDel="00E37E4C">
          <w:rPr>
            <w:bCs/>
            <w:iCs/>
          </w:rPr>
          <w:delText>Farallon National Wildlife Refuge 2006, Island Conservation Undated</w:delText>
        </w:r>
      </w:del>
      <w:commentRangeStart w:id="45"/>
      <w:ins w:id="46" w:author="Gerry J McChesney" w:date="2018-01-10T14:09:00Z">
        <w:r w:rsidR="00E37E4C">
          <w:rPr>
            <w:bCs/>
            <w:iCs/>
          </w:rPr>
          <w:t>USFWS 2013</w:t>
        </w:r>
        <w:commentRangeEnd w:id="45"/>
        <w:r w:rsidR="00E37E4C">
          <w:rPr>
            <w:rStyle w:val="CommentReference"/>
          </w:rPr>
          <w:commentReference w:id="45"/>
        </w:r>
      </w:ins>
      <w:r w:rsidRPr="00924807">
        <w:rPr>
          <w:bCs/>
          <w:iCs/>
        </w:rPr>
        <w:t xml:space="preserve">).  </w:t>
      </w:r>
      <w:commentRangeStart w:id="47"/>
      <w:r w:rsidRPr="00924807">
        <w:rPr>
          <w:bCs/>
          <w:iCs/>
        </w:rPr>
        <w:t xml:space="preserve">For inclusion in their </w:t>
      </w:r>
      <w:ins w:id="48" w:author="Gerry J McChesney" w:date="2018-01-10T14:17:00Z">
        <w:r w:rsidR="008F0313">
          <w:rPr>
            <w:bCs/>
            <w:iCs/>
          </w:rPr>
          <w:t xml:space="preserve">analyses of action alternatives for </w:t>
        </w:r>
        <w:r w:rsidR="00E07463">
          <w:rPr>
            <w:bCs/>
            <w:iCs/>
          </w:rPr>
          <w:t>mouse eradication</w:t>
        </w:r>
      </w:ins>
      <w:ins w:id="49" w:author="RSU" w:date="2017-12-11T12:10:00Z">
        <w:del w:id="50" w:author="Gerry J McChesney" w:date="2018-01-10T14:18:00Z">
          <w:r w:rsidR="00045A04" w:rsidDel="00E07463">
            <w:rPr>
              <w:bCs/>
              <w:iCs/>
            </w:rPr>
            <w:delText>F</w:delText>
          </w:r>
        </w:del>
      </w:ins>
      <w:del w:id="51" w:author="Gerry J McChesney" w:date="2018-01-10T14:18:00Z">
        <w:r w:rsidRPr="00924807" w:rsidDel="00E07463">
          <w:rPr>
            <w:bCs/>
            <w:iCs/>
          </w:rPr>
          <w:delText>EIS document</w:delText>
        </w:r>
      </w:del>
      <w:commentRangeEnd w:id="47"/>
      <w:r w:rsidR="00045A04">
        <w:rPr>
          <w:rStyle w:val="CommentReference"/>
        </w:rPr>
        <w:commentReference w:id="47"/>
      </w:r>
      <w:commentRangeStart w:id="52"/>
      <w:r w:rsidRPr="00924807">
        <w:rPr>
          <w:bCs/>
          <w:iCs/>
        </w:rPr>
        <w:t xml:space="preserve">, </w:t>
      </w:r>
      <w:commentRangeEnd w:id="52"/>
      <w:r w:rsidR="00E07463">
        <w:rPr>
          <w:rStyle w:val="CommentReference"/>
        </w:rPr>
        <w:commentReference w:id="52"/>
      </w:r>
      <w:r w:rsidRPr="00924807">
        <w:rPr>
          <w:bCs/>
          <w:iCs/>
        </w:rPr>
        <w:t>the U</w:t>
      </w:r>
      <w:ins w:id="53" w:author="Gerry J McChesney" w:date="2018-01-10T14:19:00Z">
        <w:r w:rsidR="00E07463">
          <w:rPr>
            <w:bCs/>
            <w:iCs/>
          </w:rPr>
          <w:t>.S. Fish and Wildlife Service (U</w:t>
        </w:r>
      </w:ins>
      <w:r w:rsidRPr="00924807">
        <w:rPr>
          <w:bCs/>
          <w:iCs/>
        </w:rPr>
        <w:t>SFWS</w:t>
      </w:r>
      <w:ins w:id="54" w:author="Gerry J McChesney" w:date="2018-01-10T14:19:00Z">
        <w:r w:rsidR="00E07463">
          <w:rPr>
            <w:bCs/>
            <w:iCs/>
          </w:rPr>
          <w:t>)</w:t>
        </w:r>
      </w:ins>
      <w:r w:rsidRPr="00924807">
        <w:rPr>
          <w:bCs/>
          <w:iCs/>
        </w:rPr>
        <w:t xml:space="preserve"> would like an assessment of the potential hazards of </w:t>
      </w:r>
      <w:del w:id="55" w:author="RSU" w:date="2017-12-11T12:13:00Z">
        <w:r w:rsidRPr="00924807" w:rsidDel="00045A04">
          <w:rPr>
            <w:bCs/>
            <w:iCs/>
          </w:rPr>
          <w:delText xml:space="preserve">anticoagulants </w:delText>
        </w:r>
      </w:del>
      <w:proofErr w:type="spellStart"/>
      <w:ins w:id="56" w:author="RSU" w:date="2017-12-11T12:13:00Z">
        <w:r w:rsidR="00045A04">
          <w:rPr>
            <w:bCs/>
            <w:iCs/>
          </w:rPr>
          <w:t>diphacinone</w:t>
        </w:r>
        <w:proofErr w:type="spellEnd"/>
        <w:r w:rsidR="00045A04">
          <w:rPr>
            <w:bCs/>
            <w:iCs/>
          </w:rPr>
          <w:t xml:space="preserve"> and </w:t>
        </w:r>
        <w:proofErr w:type="spellStart"/>
        <w:r w:rsidR="00045A04">
          <w:rPr>
            <w:bCs/>
            <w:iCs/>
          </w:rPr>
          <w:t>brodifacoum</w:t>
        </w:r>
        <w:proofErr w:type="spellEnd"/>
        <w:r w:rsidR="00045A04" w:rsidRPr="00924807">
          <w:rPr>
            <w:bCs/>
            <w:iCs/>
          </w:rPr>
          <w:t xml:space="preserve"> </w:t>
        </w:r>
      </w:ins>
      <w:r w:rsidRPr="00924807">
        <w:rPr>
          <w:bCs/>
          <w:iCs/>
        </w:rPr>
        <w:t xml:space="preserve">to salamanders.  </w:t>
      </w:r>
      <w:commentRangeStart w:id="57"/>
      <w:r w:rsidRPr="00924807">
        <w:rPr>
          <w:bCs/>
          <w:iCs/>
        </w:rPr>
        <w:t xml:space="preserve">They </w:t>
      </w:r>
      <w:del w:id="58" w:author="RSU" w:date="2017-12-11T12:13:00Z">
        <w:r w:rsidRPr="00924807" w:rsidDel="00045A04">
          <w:rPr>
            <w:bCs/>
            <w:iCs/>
          </w:rPr>
          <w:delText xml:space="preserve">have </w:delText>
        </w:r>
      </w:del>
      <w:r w:rsidRPr="00924807">
        <w:rPr>
          <w:bCs/>
          <w:iCs/>
        </w:rPr>
        <w:t>requested that NWRC conduct the assessment based on our extensive animal research facilities and staff and our previous experience of assessing hazards of anticoagulants to reptiles (</w:t>
      </w:r>
      <w:proofErr w:type="spellStart"/>
      <w:r w:rsidRPr="00924807">
        <w:rPr>
          <w:bCs/>
          <w:iCs/>
        </w:rPr>
        <w:t>Witmer</w:t>
      </w:r>
      <w:proofErr w:type="spellEnd"/>
      <w:r w:rsidRPr="00924807">
        <w:rPr>
          <w:bCs/>
          <w:iCs/>
        </w:rPr>
        <w:t xml:space="preserve"> and Mauldin 2012).</w:t>
      </w:r>
      <w:commentRangeEnd w:id="57"/>
      <w:r w:rsidR="005047A8">
        <w:rPr>
          <w:rStyle w:val="CommentReference"/>
        </w:rPr>
        <w:commentReference w:id="57"/>
      </w:r>
    </w:p>
    <w:p w:rsidR="009021B0" w:rsidRPr="00924807" w:rsidRDefault="009021B0"/>
    <w:p w:rsidR="00924807" w:rsidRPr="00924807" w:rsidRDefault="00924807">
      <w:r w:rsidRPr="00924807">
        <w:rPr>
          <w:color w:val="000000"/>
        </w:rPr>
        <w:t xml:space="preserve">The objective of this study </w:t>
      </w:r>
      <w:r w:rsidR="001517FF">
        <w:rPr>
          <w:color w:val="000000"/>
        </w:rPr>
        <w:t>was</w:t>
      </w:r>
      <w:r w:rsidRPr="00924807">
        <w:rPr>
          <w:color w:val="000000"/>
        </w:rPr>
        <w:t xml:space="preserve"> to assess the potential hazards of the rodenticides </w:t>
      </w:r>
      <w:proofErr w:type="spellStart"/>
      <w:r w:rsidRPr="00924807">
        <w:rPr>
          <w:color w:val="000000"/>
        </w:rPr>
        <w:t>brodifacoum</w:t>
      </w:r>
      <w:proofErr w:type="spellEnd"/>
      <w:r w:rsidRPr="00924807">
        <w:rPr>
          <w:color w:val="000000"/>
        </w:rPr>
        <w:t xml:space="preserve"> and </w:t>
      </w:r>
      <w:proofErr w:type="spellStart"/>
      <w:r w:rsidRPr="00924807">
        <w:rPr>
          <w:color w:val="000000"/>
        </w:rPr>
        <w:t>diphacinone</w:t>
      </w:r>
      <w:proofErr w:type="spellEnd"/>
      <w:r w:rsidRPr="00924807">
        <w:rPr>
          <w:color w:val="000000"/>
        </w:rPr>
        <w:t xml:space="preserve"> to </w:t>
      </w:r>
      <w:proofErr w:type="spellStart"/>
      <w:ins w:id="59" w:author="Gerry J McChesney" w:date="2018-01-10T14:21:00Z">
        <w:r w:rsidR="00AF0F32">
          <w:rPr>
            <w:color w:val="000000"/>
          </w:rPr>
          <w:t>Farallon</w:t>
        </w:r>
        <w:proofErr w:type="spellEnd"/>
        <w:r w:rsidR="00AF0F32">
          <w:rPr>
            <w:color w:val="000000"/>
          </w:rPr>
          <w:t xml:space="preserve"> arboreal salamanders, using </w:t>
        </w:r>
      </w:ins>
      <w:ins w:id="60" w:author="Gerry J McChesney" w:date="2018-01-10T14:23:00Z">
        <w:r w:rsidR="00AF0F32">
          <w:rPr>
            <w:color w:val="000000"/>
          </w:rPr>
          <w:t xml:space="preserve">conspecifics from another population and </w:t>
        </w:r>
      </w:ins>
      <w:ins w:id="61" w:author="Gerry J McChesney" w:date="2018-01-10T14:21:00Z">
        <w:r w:rsidR="00AF0F32">
          <w:rPr>
            <w:color w:val="000000"/>
          </w:rPr>
          <w:t>closely related species as surrogates because of</w:t>
        </w:r>
      </w:ins>
      <w:ins w:id="62" w:author="Gerry J McChesney" w:date="2018-01-10T14:22:00Z">
        <w:r w:rsidR="00AF0F32">
          <w:rPr>
            <w:color w:val="000000"/>
          </w:rPr>
          <w:t xml:space="preserve"> the </w:t>
        </w:r>
        <w:proofErr w:type="spellStart"/>
        <w:r w:rsidR="00AF0F32">
          <w:rPr>
            <w:color w:val="000000"/>
          </w:rPr>
          <w:t>Farallon</w:t>
        </w:r>
        <w:proofErr w:type="spellEnd"/>
        <w:r w:rsidR="00AF0F32">
          <w:rPr>
            <w:color w:val="000000"/>
          </w:rPr>
          <w:t xml:space="preserve"> population</w:t>
        </w:r>
      </w:ins>
      <w:ins w:id="63" w:author="Gerry J McChesney" w:date="2018-01-10T14:23:00Z">
        <w:r w:rsidR="00AF0F32">
          <w:rPr>
            <w:color w:val="000000"/>
          </w:rPr>
          <w:t>’</w:t>
        </w:r>
      </w:ins>
      <w:ins w:id="64" w:author="Gerry J McChesney" w:date="2018-01-10T14:22:00Z">
        <w:r w:rsidR="00AF0F32">
          <w:rPr>
            <w:color w:val="000000"/>
          </w:rPr>
          <w:t xml:space="preserve">s relatively small and endemic status. </w:t>
        </w:r>
      </w:ins>
      <w:ins w:id="65" w:author="RSU" w:date="2017-12-11T12:18:00Z">
        <w:del w:id="66" w:author="Gerry J McChesney" w:date="2018-01-10T14:24:00Z">
          <w:r w:rsidR="00045A04" w:rsidDel="00AF0F32">
            <w:rPr>
              <w:color w:val="000000"/>
            </w:rPr>
            <w:delText>t</w:delText>
          </w:r>
        </w:del>
      </w:ins>
      <w:ins w:id="67" w:author="Gerry J McChesney" w:date="2018-01-10T14:24:00Z">
        <w:r w:rsidR="00AF0F32">
          <w:rPr>
            <w:color w:val="000000"/>
          </w:rPr>
          <w:t>T</w:t>
        </w:r>
      </w:ins>
      <w:ins w:id="68" w:author="RSU" w:date="2017-12-11T12:18:00Z">
        <w:r w:rsidR="00045A04">
          <w:rPr>
            <w:color w:val="000000"/>
          </w:rPr>
          <w:t xml:space="preserve">hree species of </w:t>
        </w:r>
      </w:ins>
      <w:r w:rsidRPr="00924807">
        <w:rPr>
          <w:color w:val="000000"/>
        </w:rPr>
        <w:t>salamanders</w:t>
      </w:r>
      <w:ins w:id="69" w:author="Gerry J McChesney" w:date="2018-01-10T14:24:00Z">
        <w:r w:rsidR="00AF0F32">
          <w:rPr>
            <w:color w:val="000000"/>
          </w:rPr>
          <w:t xml:space="preserve"> </w:t>
        </w:r>
      </w:ins>
      <w:ins w:id="70" w:author="Gerry J McChesney" w:date="2018-01-10T15:02:00Z">
        <w:r w:rsidR="005047A8">
          <w:rPr>
            <w:color w:val="000000"/>
          </w:rPr>
          <w:t>were used</w:t>
        </w:r>
      </w:ins>
      <w:ins w:id="71" w:author="Gerry J McChesney" w:date="2018-01-10T14:24:00Z">
        <w:r w:rsidR="00AF0F32">
          <w:rPr>
            <w:color w:val="000000"/>
          </w:rPr>
          <w:t xml:space="preserve"> in the study:</w:t>
        </w:r>
      </w:ins>
      <w:ins w:id="72" w:author="RSU" w:date="2017-12-11T12:18:00Z">
        <w:del w:id="73" w:author="Gerry J McChesney" w:date="2018-01-10T14:24:00Z">
          <w:r w:rsidR="00045A04" w:rsidDel="00AF0F32">
            <w:rPr>
              <w:color w:val="000000"/>
            </w:rPr>
            <w:delText>,</w:delText>
          </w:r>
        </w:del>
        <w:r w:rsidR="00045A04">
          <w:rPr>
            <w:color w:val="000000"/>
          </w:rPr>
          <w:t xml:space="preserve"> </w:t>
        </w:r>
      </w:ins>
      <w:ins w:id="74" w:author="RSU" w:date="2017-12-11T12:24:00Z">
        <w:r w:rsidR="00C048AD">
          <w:rPr>
            <w:color w:val="000000"/>
          </w:rPr>
          <w:t xml:space="preserve">yellow-eyed </w:t>
        </w:r>
        <w:proofErr w:type="spellStart"/>
        <w:r w:rsidR="00C048AD">
          <w:rPr>
            <w:color w:val="000000"/>
          </w:rPr>
          <w:t>ensatina</w:t>
        </w:r>
        <w:proofErr w:type="spellEnd"/>
        <w:r w:rsidR="00C048AD">
          <w:rPr>
            <w:color w:val="000000"/>
          </w:rPr>
          <w:t xml:space="preserve"> (</w:t>
        </w:r>
      </w:ins>
      <w:proofErr w:type="spellStart"/>
      <w:ins w:id="75" w:author="RSU" w:date="2017-12-11T12:18:00Z">
        <w:r w:rsidR="00045A04" w:rsidRPr="00CC4032">
          <w:rPr>
            <w:i/>
            <w:color w:val="000000"/>
          </w:rPr>
          <w:t>Ensatina</w:t>
        </w:r>
        <w:proofErr w:type="spellEnd"/>
        <w:r w:rsidR="00045A04" w:rsidRPr="00CC4032">
          <w:rPr>
            <w:i/>
            <w:color w:val="000000"/>
          </w:rPr>
          <w:t xml:space="preserve"> </w:t>
        </w:r>
        <w:proofErr w:type="spellStart"/>
        <w:r w:rsidR="00045A04" w:rsidRPr="00CC4032">
          <w:rPr>
            <w:i/>
            <w:color w:val="000000"/>
          </w:rPr>
          <w:t>eschschol</w:t>
        </w:r>
      </w:ins>
      <w:ins w:id="76" w:author="RSU" w:date="2017-12-11T12:23:00Z">
        <w:r w:rsidR="00C048AD">
          <w:rPr>
            <w:i/>
            <w:color w:val="000000"/>
          </w:rPr>
          <w:t>t</w:t>
        </w:r>
      </w:ins>
      <w:ins w:id="77" w:author="RSU" w:date="2017-12-11T12:18:00Z">
        <w:r w:rsidR="00045A04" w:rsidRPr="00CC4032">
          <w:rPr>
            <w:i/>
            <w:color w:val="000000"/>
          </w:rPr>
          <w:t>zii</w:t>
        </w:r>
        <w:proofErr w:type="spellEnd"/>
        <w:r w:rsidR="00045A04" w:rsidRPr="00CC4032">
          <w:rPr>
            <w:i/>
            <w:color w:val="000000"/>
          </w:rPr>
          <w:t xml:space="preserve"> </w:t>
        </w:r>
        <w:proofErr w:type="spellStart"/>
        <w:r w:rsidR="00045A04" w:rsidRPr="00CC4032">
          <w:rPr>
            <w:i/>
            <w:color w:val="000000"/>
          </w:rPr>
          <w:t>xanthoptica</w:t>
        </w:r>
      </w:ins>
      <w:proofErr w:type="spellEnd"/>
      <w:ins w:id="78" w:author="RSU" w:date="2017-12-11T12:25:00Z">
        <w:r w:rsidR="00C048AD">
          <w:rPr>
            <w:i/>
            <w:color w:val="000000"/>
          </w:rPr>
          <w:t>)</w:t>
        </w:r>
      </w:ins>
      <w:ins w:id="79" w:author="RSU" w:date="2017-12-11T12:18:00Z">
        <w:r w:rsidR="00045A04">
          <w:rPr>
            <w:color w:val="000000"/>
          </w:rPr>
          <w:t xml:space="preserve">, </w:t>
        </w:r>
      </w:ins>
      <w:ins w:id="80" w:author="RSU" w:date="2017-12-11T12:21:00Z">
        <w:r w:rsidR="00C048AD">
          <w:rPr>
            <w:color w:val="000000"/>
          </w:rPr>
          <w:t>arboreal salamander (</w:t>
        </w:r>
      </w:ins>
      <w:proofErr w:type="spellStart"/>
      <w:ins w:id="81" w:author="RSU" w:date="2017-12-11T12:19:00Z">
        <w:r w:rsidR="00045A04" w:rsidRPr="00CC4032">
          <w:rPr>
            <w:i/>
            <w:color w:val="000000"/>
          </w:rPr>
          <w:t>Aneides</w:t>
        </w:r>
        <w:proofErr w:type="spellEnd"/>
        <w:r w:rsidR="00045A04" w:rsidRPr="00CC4032">
          <w:rPr>
            <w:i/>
            <w:color w:val="000000"/>
          </w:rPr>
          <w:t xml:space="preserve"> </w:t>
        </w:r>
        <w:proofErr w:type="spellStart"/>
        <w:r w:rsidR="00045A04" w:rsidRPr="00CC4032">
          <w:rPr>
            <w:i/>
            <w:color w:val="000000"/>
          </w:rPr>
          <w:t>lugubris</w:t>
        </w:r>
      </w:ins>
      <w:proofErr w:type="spellEnd"/>
      <w:ins w:id="82" w:author="RSU" w:date="2017-12-11T12:21:00Z">
        <w:r w:rsidR="00C048AD">
          <w:rPr>
            <w:i/>
            <w:color w:val="000000"/>
          </w:rPr>
          <w:t>)</w:t>
        </w:r>
      </w:ins>
      <w:ins w:id="83" w:author="RSU" w:date="2017-12-11T12:20:00Z">
        <w:r w:rsidR="00045A04">
          <w:rPr>
            <w:color w:val="000000"/>
          </w:rPr>
          <w:t xml:space="preserve">, and </w:t>
        </w:r>
      </w:ins>
      <w:ins w:id="84" w:author="Gerry J McChesney" w:date="2018-01-10T14:40:00Z">
        <w:r w:rsidR="007241DF">
          <w:rPr>
            <w:color w:val="000000"/>
          </w:rPr>
          <w:t xml:space="preserve">California </w:t>
        </w:r>
      </w:ins>
      <w:ins w:id="85" w:author="RSU" w:date="2017-12-11T12:21:00Z">
        <w:r w:rsidR="00C048AD">
          <w:rPr>
            <w:color w:val="000000"/>
          </w:rPr>
          <w:t>slender salamander (</w:t>
        </w:r>
      </w:ins>
      <w:proofErr w:type="spellStart"/>
      <w:ins w:id="86" w:author="RSU" w:date="2017-12-11T12:20:00Z">
        <w:r w:rsidR="00045A04" w:rsidRPr="00CC4032">
          <w:rPr>
            <w:i/>
            <w:color w:val="000000"/>
          </w:rPr>
          <w:t>Batrachoseps</w:t>
        </w:r>
        <w:proofErr w:type="spellEnd"/>
        <w:r w:rsidR="00045A04" w:rsidRPr="00CC4032">
          <w:rPr>
            <w:i/>
            <w:color w:val="000000"/>
          </w:rPr>
          <w:t xml:space="preserve"> </w:t>
        </w:r>
        <w:proofErr w:type="spellStart"/>
        <w:r w:rsidR="00045A04" w:rsidRPr="00CC4032">
          <w:rPr>
            <w:i/>
            <w:color w:val="000000"/>
          </w:rPr>
          <w:t>attenuat</w:t>
        </w:r>
        <w:del w:id="87" w:author="Gerry J McChesney" w:date="2018-01-10T14:40:00Z">
          <w:r w:rsidR="00045A04" w:rsidRPr="00CC4032" w:rsidDel="007241DF">
            <w:rPr>
              <w:i/>
              <w:color w:val="000000"/>
            </w:rPr>
            <w:delText>e</w:delText>
          </w:r>
        </w:del>
      </w:ins>
      <w:ins w:id="88" w:author="Gerry J McChesney" w:date="2018-01-10T14:40:00Z">
        <w:r w:rsidR="007241DF">
          <w:rPr>
            <w:i/>
            <w:color w:val="000000"/>
          </w:rPr>
          <w:t>u</w:t>
        </w:r>
      </w:ins>
      <w:ins w:id="89" w:author="RSU" w:date="2017-12-11T12:20:00Z">
        <w:r w:rsidR="00045A04" w:rsidRPr="00CC4032">
          <w:rPr>
            <w:i/>
            <w:color w:val="000000"/>
          </w:rPr>
          <w:t>s</w:t>
        </w:r>
      </w:ins>
      <w:proofErr w:type="spellEnd"/>
      <w:ins w:id="90" w:author="RSU" w:date="2017-12-11T12:22:00Z">
        <w:r w:rsidR="00C048AD">
          <w:rPr>
            <w:i/>
            <w:color w:val="000000"/>
          </w:rPr>
          <w:t>)</w:t>
        </w:r>
      </w:ins>
      <w:r w:rsidRPr="00924807">
        <w:rPr>
          <w:color w:val="000000"/>
        </w:rPr>
        <w:t xml:space="preserve">.  </w:t>
      </w:r>
      <w:commentRangeStart w:id="91"/>
      <w:del w:id="92" w:author="Gerry J McChesney" w:date="2018-01-10T14:41:00Z">
        <w:r w:rsidRPr="00924807" w:rsidDel="007241DF">
          <w:rPr>
            <w:color w:val="000000"/>
          </w:rPr>
          <w:delText>We expose</w:delText>
        </w:r>
        <w:r w:rsidR="001517FF" w:rsidDel="007241DF">
          <w:rPr>
            <w:color w:val="000000"/>
          </w:rPr>
          <w:delText>d</w:delText>
        </w:r>
        <w:r w:rsidRPr="00924807" w:rsidDel="007241DF">
          <w:rPr>
            <w:color w:val="000000"/>
          </w:rPr>
          <w:delText xml:space="preserve"> the s</w:delText>
        </w:r>
      </w:del>
      <w:ins w:id="93" w:author="Gerry J McChesney" w:date="2018-01-10T14:41:00Z">
        <w:r w:rsidR="007241DF">
          <w:rPr>
            <w:color w:val="000000"/>
          </w:rPr>
          <w:t>S</w:t>
        </w:r>
      </w:ins>
      <w:r w:rsidRPr="00924807">
        <w:rPr>
          <w:color w:val="000000"/>
        </w:rPr>
        <w:t xml:space="preserve">alamanders </w:t>
      </w:r>
      <w:ins w:id="94" w:author="Gerry J McChesney" w:date="2018-01-10T14:41:00Z">
        <w:r w:rsidR="007241DF">
          <w:rPr>
            <w:color w:val="000000"/>
          </w:rPr>
          <w:t>were exposed</w:t>
        </w:r>
      </w:ins>
      <w:commentRangeEnd w:id="91"/>
      <w:ins w:id="95" w:author="Gerry J McChesney" w:date="2018-01-10T14:42:00Z">
        <w:r w:rsidR="007241DF">
          <w:rPr>
            <w:rStyle w:val="CommentReference"/>
          </w:rPr>
          <w:commentReference w:id="91"/>
        </w:r>
      </w:ins>
      <w:ins w:id="96" w:author="Gerry J McChesney" w:date="2018-01-10T14:41:00Z">
        <w:r w:rsidR="007241DF">
          <w:rPr>
            <w:color w:val="000000"/>
          </w:rPr>
          <w:t xml:space="preserve"> </w:t>
        </w:r>
      </w:ins>
      <w:r w:rsidRPr="00924807">
        <w:rPr>
          <w:color w:val="000000"/>
        </w:rPr>
        <w:t xml:space="preserve">to the rodenticides through two routes: </w:t>
      </w:r>
      <w:r w:rsidRPr="00924807">
        <w:t xml:space="preserve">1) secondary oral exposure by allowing the salamanders to consume </w:t>
      </w:r>
      <w:r w:rsidR="001517FF">
        <w:t>crickets</w:t>
      </w:r>
      <w:r w:rsidRPr="00924807">
        <w:t xml:space="preserve"> that have </w:t>
      </w:r>
      <w:commentRangeStart w:id="97"/>
      <w:r w:rsidRPr="00924807">
        <w:t>fed upon</w:t>
      </w:r>
      <w:commentRangeEnd w:id="97"/>
      <w:r w:rsidR="007241DF">
        <w:rPr>
          <w:rStyle w:val="CommentReference"/>
        </w:rPr>
        <w:commentReference w:id="97"/>
      </w:r>
      <w:r w:rsidRPr="00924807">
        <w:t xml:space="preserve"> </w:t>
      </w:r>
      <w:del w:id="98" w:author="RSU" w:date="2017-12-11T13:15:00Z">
        <w:r w:rsidRPr="00924807" w:rsidDel="00EE2E8E">
          <w:delText xml:space="preserve">anticoagulant </w:delText>
        </w:r>
      </w:del>
      <w:proofErr w:type="spellStart"/>
      <w:ins w:id="99" w:author="RSU" w:date="2017-12-11T13:15:00Z">
        <w:r w:rsidR="00EE2E8E">
          <w:t>brodifacoum</w:t>
        </w:r>
        <w:proofErr w:type="spellEnd"/>
        <w:r w:rsidR="00EE2E8E">
          <w:t xml:space="preserve"> or </w:t>
        </w:r>
        <w:proofErr w:type="spellStart"/>
        <w:r w:rsidR="00EE2E8E">
          <w:t>diphacinone</w:t>
        </w:r>
        <w:proofErr w:type="spellEnd"/>
        <w:r w:rsidR="00EE2E8E">
          <w:t xml:space="preserve"> bait</w:t>
        </w:r>
        <w:r w:rsidR="00EE2E8E" w:rsidRPr="00924807">
          <w:t xml:space="preserve"> </w:t>
        </w:r>
      </w:ins>
      <w:r w:rsidRPr="00924807">
        <w:t xml:space="preserve">pellets, and 2) direct external exposure by allowing salamanders to be exposed to crushed pellets and </w:t>
      </w:r>
      <w:commentRangeStart w:id="100"/>
      <w:r w:rsidRPr="00924807">
        <w:t>water that has been used to soak anticoagulant pellets thus allowing dermal absorption</w:t>
      </w:r>
      <w:commentRangeEnd w:id="100"/>
      <w:r w:rsidR="00EE2E8E">
        <w:rPr>
          <w:rStyle w:val="CommentReference"/>
        </w:rPr>
        <w:commentReference w:id="100"/>
      </w:r>
      <w:r w:rsidRPr="00924807">
        <w:t xml:space="preserve">. </w:t>
      </w:r>
      <w:r w:rsidRPr="00924807">
        <w:rPr>
          <w:color w:val="000000"/>
        </w:rPr>
        <w:t xml:space="preserve"> </w:t>
      </w:r>
      <w:r w:rsidRPr="007241DF">
        <w:rPr>
          <w:color w:val="000000"/>
          <w:highlight w:val="yellow"/>
          <w:rPrChange w:id="101" w:author="Gerry J McChesney" w:date="2018-01-10T14:43:00Z">
            <w:rPr>
              <w:color w:val="000000"/>
            </w:rPr>
          </w:rPrChange>
        </w:rPr>
        <w:t>We</w:t>
      </w:r>
      <w:r w:rsidRPr="00924807">
        <w:rPr>
          <w:color w:val="000000"/>
        </w:rPr>
        <w:t xml:space="preserve"> hypothesize</w:t>
      </w:r>
      <w:r w:rsidR="001517FF">
        <w:rPr>
          <w:color w:val="000000"/>
        </w:rPr>
        <w:t>d</w:t>
      </w:r>
      <w:r w:rsidRPr="00924807">
        <w:rPr>
          <w:color w:val="000000"/>
        </w:rPr>
        <w:t xml:space="preserve"> that the rodenticide exposure will cause some mortality or other sub-lethal effects (decline in food consumption and/or loss of </w:t>
      </w:r>
      <w:commentRangeStart w:id="102"/>
      <w:r w:rsidRPr="00924807">
        <w:rPr>
          <w:color w:val="000000"/>
        </w:rPr>
        <w:t>weight</w:t>
      </w:r>
      <w:commentRangeEnd w:id="102"/>
      <w:r w:rsidR="008400CA">
        <w:rPr>
          <w:rStyle w:val="CommentReference"/>
        </w:rPr>
        <w:commentReference w:id="102"/>
      </w:r>
      <w:r w:rsidRPr="00924807">
        <w:rPr>
          <w:color w:val="000000"/>
        </w:rPr>
        <w:t>).</w:t>
      </w:r>
    </w:p>
    <w:p w:rsidR="00924807" w:rsidRDefault="00924807"/>
    <w:p w:rsidR="00337F68" w:rsidRPr="009B0870" w:rsidRDefault="00337F68"/>
    <w:p w:rsidR="003717CF" w:rsidRDefault="009B0870" w:rsidP="009B0870">
      <w:pPr>
        <w:rPr>
          <w:b/>
          <w:bCs/>
        </w:rPr>
      </w:pPr>
      <w:r w:rsidRPr="009B0870">
        <w:rPr>
          <w:b/>
          <w:bCs/>
        </w:rPr>
        <w:t>Methods</w:t>
      </w:r>
    </w:p>
    <w:p w:rsidR="009B0870" w:rsidRDefault="009B0870" w:rsidP="009B0870">
      <w:pPr>
        <w:rPr>
          <w:b/>
          <w:bCs/>
        </w:rPr>
      </w:pPr>
    </w:p>
    <w:p w:rsidR="0066370C" w:rsidRPr="0066370C" w:rsidRDefault="0066370C" w:rsidP="0066370C">
      <w:r w:rsidRPr="0066370C">
        <w:t>The salamanders used in this study w</w:t>
      </w:r>
      <w:r w:rsidR="001517FF">
        <w:t>ere</w:t>
      </w:r>
      <w:r w:rsidRPr="0066370C">
        <w:t xml:space="preserve"> live-captured </w:t>
      </w:r>
      <w:r w:rsidR="00337F68">
        <w:t xml:space="preserve">in California </w:t>
      </w:r>
      <w:r w:rsidRPr="0066370C">
        <w:t xml:space="preserve">and shipped to NWRC, Fort Collins, CO, by </w:t>
      </w:r>
      <w:del w:id="103" w:author="Gerry J McChesney" w:date="2018-01-10T15:08:00Z">
        <w:r w:rsidRPr="0066370C" w:rsidDel="00D229CD">
          <w:delText>faculty and graduate students of</w:delText>
        </w:r>
      </w:del>
      <w:ins w:id="104" w:author="Gerry J McChesney" w:date="2018-01-10T15:08:00Z">
        <w:r w:rsidR="00D229CD">
          <w:t xml:space="preserve"> the </w:t>
        </w:r>
        <w:proofErr w:type="spellStart"/>
        <w:r w:rsidR="00D229CD">
          <w:t>herp</w:t>
        </w:r>
      </w:ins>
      <w:ins w:id="105" w:author="Gerry J McChesney" w:date="2018-01-10T15:10:00Z">
        <w:r w:rsidR="00D229CD">
          <w:t>i</w:t>
        </w:r>
      </w:ins>
      <w:ins w:id="106" w:author="Gerry J McChesney" w:date="2018-01-10T15:08:00Z">
        <w:r w:rsidR="00D229CD">
          <w:t>tology</w:t>
        </w:r>
        <w:proofErr w:type="spellEnd"/>
        <w:r w:rsidR="00D229CD">
          <w:t xml:space="preserve"> lab of Dr. Vance </w:t>
        </w:r>
        <w:proofErr w:type="spellStart"/>
        <w:r w:rsidR="00D229CD">
          <w:t>Vredenburg</w:t>
        </w:r>
        <w:proofErr w:type="spellEnd"/>
        <w:r w:rsidR="00D229CD">
          <w:t xml:space="preserve"> at</w:t>
        </w:r>
      </w:ins>
      <w:r w:rsidRPr="0066370C">
        <w:t xml:space="preserve"> San Francisco State University</w:t>
      </w:r>
      <w:ins w:id="107" w:author="RSU" w:date="2017-12-11T15:50:00Z">
        <w:r w:rsidR="00D81A09">
          <w:t xml:space="preserve"> (SFSU)</w:t>
        </w:r>
      </w:ins>
      <w:r w:rsidRPr="0066370C">
        <w:t xml:space="preserve">.  </w:t>
      </w:r>
      <w:del w:id="108" w:author="RSU" w:date="2017-12-11T15:49:00Z">
        <w:r w:rsidRPr="0066370C" w:rsidDel="00D81A09">
          <w:delText xml:space="preserve">These </w:delText>
        </w:r>
      </w:del>
      <w:ins w:id="109" w:author="RSU" w:date="2017-12-11T15:49:00Z">
        <w:del w:id="110" w:author="Gerry J McChesney" w:date="2018-01-10T15:09:00Z">
          <w:r w:rsidR="00D81A09" w:rsidDel="00D229CD">
            <w:delText xml:space="preserve">San Francisco State University </w:delText>
          </w:r>
          <w:r w:rsidR="00D81A09" w:rsidRPr="0066370C" w:rsidDel="00D229CD">
            <w:delText xml:space="preserve"> </w:delText>
          </w:r>
        </w:del>
      </w:ins>
      <w:del w:id="111" w:author="Gerry J McChesney" w:date="2018-01-10T15:09:00Z">
        <w:r w:rsidRPr="0066370C" w:rsidDel="00D229CD">
          <w:delText xml:space="preserve">persons </w:delText>
        </w:r>
      </w:del>
      <w:ins w:id="112" w:author="RSU" w:date="2017-12-11T15:49:00Z">
        <w:del w:id="113" w:author="Gerry J McChesney" w:date="2018-01-10T15:09:00Z">
          <w:r w:rsidR="00D81A09" w:rsidRPr="0066370C" w:rsidDel="00D229CD">
            <w:delText>person</w:delText>
          </w:r>
          <w:r w:rsidR="00D81A09" w:rsidDel="00D229CD">
            <w:delText>nel</w:delText>
          </w:r>
          <w:r w:rsidR="00D81A09" w:rsidRPr="0066370C" w:rsidDel="00D229CD">
            <w:delText xml:space="preserve"> </w:delText>
          </w:r>
        </w:del>
      </w:ins>
      <w:commentRangeStart w:id="114"/>
      <w:del w:id="115" w:author="Gerry J McChesney" w:date="2018-01-10T15:09:00Z">
        <w:r w:rsidRPr="0066370C" w:rsidDel="00D229CD">
          <w:delText>have</w:delText>
        </w:r>
      </w:del>
      <w:ins w:id="116" w:author="Gerry J McChesney" w:date="2018-01-10T15:09:00Z">
        <w:r w:rsidR="00D229CD">
          <w:t xml:space="preserve">Dr. </w:t>
        </w:r>
        <w:proofErr w:type="spellStart"/>
        <w:r w:rsidR="00D229CD">
          <w:t>Vredenburg</w:t>
        </w:r>
        <w:proofErr w:type="spellEnd"/>
        <w:r w:rsidR="00D229CD">
          <w:t xml:space="preserve"> has</w:t>
        </w:r>
      </w:ins>
      <w:r w:rsidRPr="0066370C">
        <w:t xml:space="preserve"> considerable experience in capturing and maintaining </w:t>
      </w:r>
      <w:ins w:id="117" w:author="Gerry J McChesney" w:date="2018-01-10T15:09:00Z">
        <w:r w:rsidR="00D229CD">
          <w:t xml:space="preserve">wild </w:t>
        </w:r>
      </w:ins>
      <w:r w:rsidRPr="0066370C">
        <w:t>salamanders for research purposes</w:t>
      </w:r>
      <w:commentRangeEnd w:id="114"/>
      <w:r w:rsidR="00D81A09">
        <w:rPr>
          <w:rStyle w:val="CommentReference"/>
        </w:rPr>
        <w:commentReference w:id="114"/>
      </w:r>
      <w:r w:rsidRPr="0066370C">
        <w:t xml:space="preserve">.  </w:t>
      </w:r>
      <w:commentRangeStart w:id="118"/>
      <w:r w:rsidRPr="0066370C">
        <w:t>They also have the permits required to capture, maintain, and transport salamanders.</w:t>
      </w:r>
      <w:commentRangeEnd w:id="118"/>
      <w:r w:rsidR="00D229CD">
        <w:rPr>
          <w:rStyle w:val="CommentReference"/>
        </w:rPr>
        <w:commentReference w:id="118"/>
      </w:r>
      <w:r w:rsidRPr="0066370C">
        <w:t xml:space="preserve">  </w:t>
      </w:r>
      <w:del w:id="119" w:author="RSU" w:date="2017-12-11T15:50:00Z">
        <w:r w:rsidRPr="0066370C" w:rsidDel="00D81A09">
          <w:delText xml:space="preserve">They </w:delText>
        </w:r>
      </w:del>
      <w:ins w:id="120" w:author="RSU" w:date="2017-12-11T15:51:00Z">
        <w:r w:rsidR="00D81A09">
          <w:t>Personnel from SFSU operated under</w:t>
        </w:r>
      </w:ins>
      <w:del w:id="121" w:author="RSU" w:date="2017-12-11T15:51:00Z">
        <w:r w:rsidRPr="0066370C" w:rsidDel="00D81A09">
          <w:delText>w</w:delText>
        </w:r>
        <w:r w:rsidR="001517FF" w:rsidDel="00D81A09">
          <w:delText>ere</w:delText>
        </w:r>
        <w:r w:rsidRPr="0066370C" w:rsidDel="00D81A09">
          <w:delText xml:space="preserve"> under</w:delText>
        </w:r>
      </w:del>
      <w:r w:rsidRPr="0066370C">
        <w:t xml:space="preserve"> a separate agreement with the USFWS to conduct those activities.</w:t>
      </w:r>
    </w:p>
    <w:p w:rsidR="0066370C" w:rsidRPr="0066370C" w:rsidRDefault="0066370C" w:rsidP="0066370C"/>
    <w:p w:rsidR="0066370C" w:rsidRPr="00F444C0" w:rsidRDefault="0066370C" w:rsidP="0066370C">
      <w:commentRangeStart w:id="122"/>
      <w:r w:rsidRPr="0066370C">
        <w:t xml:space="preserve">We </w:t>
      </w:r>
      <w:r w:rsidR="001517FF">
        <w:t xml:space="preserve">originally planned to </w:t>
      </w:r>
      <w:r w:rsidRPr="0066370C">
        <w:t xml:space="preserve">use two species of salamanders in this study.  The first is </w:t>
      </w:r>
      <w:ins w:id="123" w:author="RSU" w:date="2017-12-11T12:24:00Z">
        <w:r w:rsidR="00C048AD">
          <w:t xml:space="preserve">yellow-eyed </w:t>
        </w:r>
        <w:proofErr w:type="spellStart"/>
        <w:r w:rsidR="00C048AD">
          <w:t>ensantina</w:t>
        </w:r>
        <w:proofErr w:type="spellEnd"/>
        <w:r w:rsidR="00C048AD">
          <w:t xml:space="preserve"> (</w:t>
        </w:r>
      </w:ins>
      <w:proofErr w:type="spellStart"/>
      <w:r w:rsidRPr="0066370C">
        <w:rPr>
          <w:i/>
        </w:rPr>
        <w:t>Ensatina</w:t>
      </w:r>
      <w:proofErr w:type="spellEnd"/>
      <w:r w:rsidRPr="0066370C">
        <w:rPr>
          <w:i/>
        </w:rPr>
        <w:t xml:space="preserve"> </w:t>
      </w:r>
      <w:proofErr w:type="spellStart"/>
      <w:r w:rsidRPr="0066370C">
        <w:rPr>
          <w:i/>
        </w:rPr>
        <w:t>eschschol</w:t>
      </w:r>
      <w:ins w:id="124" w:author="RSU" w:date="2017-12-11T12:23:00Z">
        <w:r w:rsidR="00C048AD">
          <w:rPr>
            <w:i/>
          </w:rPr>
          <w:t>t</w:t>
        </w:r>
      </w:ins>
      <w:r w:rsidRPr="0066370C">
        <w:rPr>
          <w:i/>
        </w:rPr>
        <w:t>zii</w:t>
      </w:r>
      <w:proofErr w:type="spellEnd"/>
      <w:r w:rsidRPr="0066370C">
        <w:rPr>
          <w:i/>
        </w:rPr>
        <w:t xml:space="preserve"> </w:t>
      </w:r>
      <w:proofErr w:type="spellStart"/>
      <w:r w:rsidRPr="0066370C">
        <w:rPr>
          <w:i/>
        </w:rPr>
        <w:t>xanthoptica</w:t>
      </w:r>
      <w:proofErr w:type="spellEnd"/>
      <w:ins w:id="125" w:author="RSU" w:date="2017-12-11T12:24:00Z">
        <w:r w:rsidR="00C048AD">
          <w:rPr>
            <w:i/>
          </w:rPr>
          <w:t>)</w:t>
        </w:r>
      </w:ins>
      <w:r w:rsidRPr="0066370C">
        <w:t xml:space="preserve"> which is fairly widespread and common </w:t>
      </w:r>
      <w:ins w:id="126" w:author="Gerry J McChesney" w:date="2018-01-10T15:13:00Z">
        <w:r w:rsidR="00D229CD">
          <w:t>in the San Francisco Bay Area of</w:t>
        </w:r>
      </w:ins>
      <w:del w:id="127" w:author="Gerry J McChesney" w:date="2018-01-10T15:14:00Z">
        <w:r w:rsidRPr="0066370C" w:rsidDel="00D229CD">
          <w:delText>on the mainland</w:delText>
        </w:r>
      </w:del>
      <w:r w:rsidRPr="0066370C">
        <w:t xml:space="preserve"> California, but does not occur on the </w:t>
      </w:r>
      <w:del w:id="128" w:author="Gerry J McChesney" w:date="2018-01-10T15:14:00Z">
        <w:r w:rsidRPr="0066370C" w:rsidDel="00D229CD">
          <w:delText>Farallon NWR</w:delText>
        </w:r>
      </w:del>
      <w:ins w:id="129" w:author="Gerry J McChesney" w:date="2018-01-10T15:14:00Z">
        <w:r w:rsidR="00D229CD">
          <w:t>Refuge</w:t>
        </w:r>
      </w:ins>
      <w:r w:rsidRPr="0066370C">
        <w:t xml:space="preserve">.  </w:t>
      </w:r>
      <w:commentRangeStart w:id="130"/>
      <w:r w:rsidRPr="0066370C">
        <w:t xml:space="preserve">However, it is closely related to the second species, </w:t>
      </w:r>
      <w:proofErr w:type="spellStart"/>
      <w:r w:rsidRPr="0066370C">
        <w:rPr>
          <w:i/>
        </w:rPr>
        <w:t>Aneides</w:t>
      </w:r>
      <w:proofErr w:type="spellEnd"/>
      <w:r w:rsidRPr="0066370C">
        <w:rPr>
          <w:i/>
        </w:rPr>
        <w:t xml:space="preserve"> </w:t>
      </w:r>
      <w:proofErr w:type="spellStart"/>
      <w:r w:rsidRPr="0066370C">
        <w:rPr>
          <w:i/>
          <w:iCs/>
        </w:rPr>
        <w:t>lugubris</w:t>
      </w:r>
      <w:proofErr w:type="spellEnd"/>
      <w:r w:rsidRPr="0066370C">
        <w:rPr>
          <w:i/>
          <w:iCs/>
        </w:rPr>
        <w:t xml:space="preserve"> </w:t>
      </w:r>
      <w:proofErr w:type="spellStart"/>
      <w:r w:rsidRPr="0066370C">
        <w:rPr>
          <w:i/>
          <w:iCs/>
        </w:rPr>
        <w:t>farallonensis</w:t>
      </w:r>
      <w:proofErr w:type="spellEnd"/>
      <w:r w:rsidRPr="0066370C">
        <w:rPr>
          <w:iCs/>
        </w:rPr>
        <w:t xml:space="preserve">, a subspecies of the arboreal salamander, which is endemic to the </w:t>
      </w:r>
      <w:proofErr w:type="spellStart"/>
      <w:r w:rsidRPr="0066370C">
        <w:rPr>
          <w:iCs/>
        </w:rPr>
        <w:t>Farallon</w:t>
      </w:r>
      <w:proofErr w:type="spellEnd"/>
      <w:r w:rsidRPr="0066370C">
        <w:rPr>
          <w:iCs/>
        </w:rPr>
        <w:t xml:space="preserve"> NWR. This </w:t>
      </w:r>
      <w:r w:rsidR="001517FF">
        <w:rPr>
          <w:iCs/>
        </w:rPr>
        <w:t>was</w:t>
      </w:r>
      <w:r w:rsidRPr="0066370C">
        <w:rPr>
          <w:iCs/>
        </w:rPr>
        <w:t xml:space="preserve"> the species of interest, but is rare and </w:t>
      </w:r>
      <w:commentRangeStart w:id="131"/>
      <w:r w:rsidRPr="0066370C">
        <w:rPr>
          <w:iCs/>
        </w:rPr>
        <w:t>protected</w:t>
      </w:r>
      <w:commentRangeEnd w:id="131"/>
      <w:r w:rsidR="00D229CD">
        <w:rPr>
          <w:rStyle w:val="CommentReference"/>
        </w:rPr>
        <w:commentReference w:id="131"/>
      </w:r>
      <w:r w:rsidRPr="0066370C">
        <w:rPr>
          <w:iCs/>
        </w:rPr>
        <w:t xml:space="preserve"> on the </w:t>
      </w:r>
      <w:proofErr w:type="spellStart"/>
      <w:r w:rsidRPr="0066370C">
        <w:rPr>
          <w:iCs/>
        </w:rPr>
        <w:t>Farallon</w:t>
      </w:r>
      <w:proofErr w:type="spellEnd"/>
      <w:r w:rsidRPr="0066370C">
        <w:rPr>
          <w:iCs/>
        </w:rPr>
        <w:t xml:space="preserve"> NWR.</w:t>
      </w:r>
      <w:commentRangeEnd w:id="130"/>
      <w:r w:rsidR="00D229CD">
        <w:rPr>
          <w:rStyle w:val="CommentReference"/>
        </w:rPr>
        <w:commentReference w:id="130"/>
      </w:r>
      <w:r w:rsidRPr="0066370C">
        <w:rPr>
          <w:iCs/>
        </w:rPr>
        <w:t xml:space="preserve">  Hence, we </w:t>
      </w:r>
      <w:r w:rsidR="001517FF">
        <w:rPr>
          <w:iCs/>
        </w:rPr>
        <w:t xml:space="preserve">also </w:t>
      </w:r>
      <w:r w:rsidRPr="0066370C">
        <w:rPr>
          <w:iCs/>
        </w:rPr>
        <w:t>use</w:t>
      </w:r>
      <w:r w:rsidR="001517FF">
        <w:rPr>
          <w:iCs/>
        </w:rPr>
        <w:t>d</w:t>
      </w:r>
      <w:r w:rsidRPr="0066370C">
        <w:rPr>
          <w:iCs/>
        </w:rPr>
        <w:t xml:space="preserve"> arboreal salamanders, </w:t>
      </w:r>
      <w:proofErr w:type="spellStart"/>
      <w:r w:rsidRPr="0066370C">
        <w:rPr>
          <w:i/>
        </w:rPr>
        <w:t>Aneides</w:t>
      </w:r>
      <w:proofErr w:type="spellEnd"/>
      <w:r w:rsidRPr="0066370C">
        <w:rPr>
          <w:i/>
        </w:rPr>
        <w:t xml:space="preserve"> </w:t>
      </w:r>
      <w:proofErr w:type="spellStart"/>
      <w:r w:rsidRPr="0066370C">
        <w:rPr>
          <w:i/>
          <w:iCs/>
        </w:rPr>
        <w:t>lugubris</w:t>
      </w:r>
      <w:proofErr w:type="spellEnd"/>
      <w:r w:rsidRPr="0066370C">
        <w:rPr>
          <w:iCs/>
        </w:rPr>
        <w:t xml:space="preserve">, from the mainland of California because they are somewhat more common and thus somewhat more readily available.  We also note that although the species of interest, the arboreal salamander, is named “arboreal” because of its climbing ability, it mainly uses the ground surface and spends much time under the ground or duff where </w:t>
      </w:r>
      <w:r w:rsidR="001517FF">
        <w:rPr>
          <w:iCs/>
        </w:rPr>
        <w:t xml:space="preserve">it </w:t>
      </w:r>
      <w:r w:rsidRPr="0066370C">
        <w:rPr>
          <w:iCs/>
        </w:rPr>
        <w:t xml:space="preserve">hides and rests in moist substrates.  This is very similar to the habits of the </w:t>
      </w:r>
      <w:proofErr w:type="spellStart"/>
      <w:r w:rsidRPr="0066370C">
        <w:rPr>
          <w:i/>
        </w:rPr>
        <w:t>Ensatina</w:t>
      </w:r>
      <w:proofErr w:type="spellEnd"/>
      <w:r w:rsidRPr="0066370C">
        <w:rPr>
          <w:i/>
        </w:rPr>
        <w:t xml:space="preserve"> </w:t>
      </w:r>
      <w:proofErr w:type="spellStart"/>
      <w:r w:rsidRPr="0066370C">
        <w:rPr>
          <w:i/>
        </w:rPr>
        <w:t>eschscholzii</w:t>
      </w:r>
      <w:proofErr w:type="spellEnd"/>
      <w:r w:rsidRPr="0066370C">
        <w:rPr>
          <w:i/>
        </w:rPr>
        <w:t xml:space="preserve"> </w:t>
      </w:r>
      <w:proofErr w:type="spellStart"/>
      <w:r w:rsidRPr="0066370C">
        <w:rPr>
          <w:i/>
        </w:rPr>
        <w:t>xanthoptica</w:t>
      </w:r>
      <w:proofErr w:type="spellEnd"/>
      <w:r w:rsidRPr="0066370C">
        <w:t xml:space="preserve"> salamander</w:t>
      </w:r>
      <w:r w:rsidRPr="0066370C">
        <w:rPr>
          <w:iCs/>
        </w:rPr>
        <w:t>.  For purposes of this study, we consider</w:t>
      </w:r>
      <w:r w:rsidR="001517FF">
        <w:rPr>
          <w:iCs/>
        </w:rPr>
        <w:t>ed</w:t>
      </w:r>
      <w:r w:rsidRPr="0066370C">
        <w:rPr>
          <w:iCs/>
        </w:rPr>
        <w:t xml:space="preserve"> the </w:t>
      </w:r>
      <w:proofErr w:type="spellStart"/>
      <w:r w:rsidRPr="0066370C">
        <w:rPr>
          <w:i/>
        </w:rPr>
        <w:t>Ensatina</w:t>
      </w:r>
      <w:proofErr w:type="spellEnd"/>
      <w:r w:rsidRPr="0066370C">
        <w:rPr>
          <w:i/>
        </w:rPr>
        <w:t xml:space="preserve"> </w:t>
      </w:r>
      <w:proofErr w:type="spellStart"/>
      <w:r w:rsidRPr="0066370C">
        <w:rPr>
          <w:i/>
        </w:rPr>
        <w:t>eschscholzii</w:t>
      </w:r>
      <w:proofErr w:type="spellEnd"/>
      <w:r w:rsidRPr="0066370C">
        <w:rPr>
          <w:i/>
        </w:rPr>
        <w:t xml:space="preserve"> </w:t>
      </w:r>
      <w:proofErr w:type="spellStart"/>
      <w:r w:rsidRPr="0066370C">
        <w:rPr>
          <w:i/>
        </w:rPr>
        <w:t>xanthoptica</w:t>
      </w:r>
      <w:proofErr w:type="spellEnd"/>
      <w:r w:rsidRPr="0066370C">
        <w:t xml:space="preserve"> to be a surrogate species and it </w:t>
      </w:r>
      <w:r w:rsidR="001517FF">
        <w:t>was</w:t>
      </w:r>
      <w:r w:rsidRPr="0066370C">
        <w:t xml:space="preserve"> being used because it is more readily available (allowing adequate sample sizes for the treatment groups) and yet is closely related to the species of interest.</w:t>
      </w:r>
      <w:r w:rsidR="001517FF">
        <w:t xml:space="preserve">  B</w:t>
      </w:r>
      <w:r w:rsidR="00327EC0">
        <w:t xml:space="preserve">ecause </w:t>
      </w:r>
      <w:r w:rsidR="001517FF">
        <w:t xml:space="preserve">we did not </w:t>
      </w:r>
      <w:r w:rsidR="00327EC0">
        <w:t>receive an adequate number of</w:t>
      </w:r>
      <w:r w:rsidR="00ED361F">
        <w:t xml:space="preserve"> those</w:t>
      </w:r>
      <w:r w:rsidR="00327EC0">
        <w:t xml:space="preserve"> two species of salamanders, we amended the study protocol to include slender salamanders </w:t>
      </w:r>
      <w:r w:rsidR="00F444C0">
        <w:t>(</w:t>
      </w:r>
      <w:proofErr w:type="spellStart"/>
      <w:r w:rsidR="00F444C0">
        <w:rPr>
          <w:i/>
        </w:rPr>
        <w:t>Batrachoseps</w:t>
      </w:r>
      <w:proofErr w:type="spellEnd"/>
      <w:r w:rsidR="00F444C0">
        <w:rPr>
          <w:i/>
        </w:rPr>
        <w:t xml:space="preserve"> </w:t>
      </w:r>
      <w:proofErr w:type="spellStart"/>
      <w:r w:rsidR="00F444C0">
        <w:rPr>
          <w:i/>
        </w:rPr>
        <w:t>attenuat</w:t>
      </w:r>
      <w:del w:id="132" w:author="Gerry J McChesney" w:date="2018-01-10T15:34:00Z">
        <w:r w:rsidR="00F444C0" w:rsidDel="007554E1">
          <w:rPr>
            <w:i/>
          </w:rPr>
          <w:delText>e</w:delText>
        </w:r>
      </w:del>
      <w:ins w:id="133" w:author="Gerry J McChesney" w:date="2018-01-10T15:34:00Z">
        <w:r w:rsidR="007554E1">
          <w:rPr>
            <w:i/>
          </w:rPr>
          <w:t>u</w:t>
        </w:r>
      </w:ins>
      <w:r w:rsidR="00F444C0">
        <w:rPr>
          <w:i/>
        </w:rPr>
        <w:t>s</w:t>
      </w:r>
      <w:proofErr w:type="spellEnd"/>
      <w:r w:rsidR="00F444C0">
        <w:t>).</w:t>
      </w:r>
      <w:commentRangeEnd w:id="122"/>
      <w:r w:rsidR="00D81A09">
        <w:rPr>
          <w:rStyle w:val="CommentReference"/>
        </w:rPr>
        <w:commentReference w:id="122"/>
      </w:r>
    </w:p>
    <w:p w:rsidR="0066370C" w:rsidRPr="0066370C" w:rsidRDefault="0066370C" w:rsidP="0066370C"/>
    <w:p w:rsidR="0066370C" w:rsidRPr="0066370C" w:rsidRDefault="0066370C" w:rsidP="0066370C">
      <w:r w:rsidRPr="0066370C">
        <w:t>Salamanders w</w:t>
      </w:r>
      <w:r w:rsidR="001517FF">
        <w:t>ere</w:t>
      </w:r>
      <w:r w:rsidRPr="0066370C">
        <w:t xml:space="preserve"> </w:t>
      </w:r>
      <w:ins w:id="134" w:author="RSU" w:date="2017-12-11T16:08:00Z">
        <w:r w:rsidR="00D511E9">
          <w:t xml:space="preserve">housed </w:t>
        </w:r>
      </w:ins>
      <w:r w:rsidRPr="0066370C">
        <w:t xml:space="preserve">individually </w:t>
      </w:r>
      <w:del w:id="135" w:author="RSU" w:date="2017-12-11T16:09:00Z">
        <w:r w:rsidRPr="0066370C" w:rsidDel="00D511E9">
          <w:delText xml:space="preserve">maintained </w:delText>
        </w:r>
      </w:del>
      <w:r w:rsidRPr="0066370C">
        <w:t xml:space="preserve">in plastic mouse shoebox cages </w:t>
      </w:r>
      <w:r w:rsidR="001517FF">
        <w:t>a</w:t>
      </w:r>
      <w:r w:rsidRPr="0066370C">
        <w:t xml:space="preserve">nd </w:t>
      </w:r>
      <w:del w:id="136" w:author="RSU" w:date="2017-12-11T16:19:00Z">
        <w:r w:rsidRPr="0066370C" w:rsidDel="00043EA6">
          <w:delText>w</w:delText>
        </w:r>
        <w:r w:rsidR="001517FF" w:rsidDel="00043EA6">
          <w:delText>ere</w:delText>
        </w:r>
        <w:r w:rsidRPr="0066370C" w:rsidDel="00043EA6">
          <w:delText xml:space="preserve"> </w:delText>
        </w:r>
      </w:del>
      <w:r w:rsidRPr="0066370C">
        <w:t>fed small crickets.</w:t>
      </w:r>
      <w:r w:rsidR="001517FF">
        <w:t xml:space="preserve">  The cages contained wet paper towels on the floor of cages and a plastic </w:t>
      </w:r>
      <w:del w:id="137" w:author="RSU" w:date="2017-12-11T16:19:00Z">
        <w:r w:rsidR="001517FF" w:rsidDel="00043EA6">
          <w:delText xml:space="preserve">hide </w:delText>
        </w:r>
      </w:del>
      <w:r w:rsidR="001517FF">
        <w:t>tube</w:t>
      </w:r>
      <w:ins w:id="138" w:author="RSU" w:date="2017-12-11T16:19:00Z">
        <w:r w:rsidR="00043EA6">
          <w:t xml:space="preserve"> for shelter</w:t>
        </w:r>
      </w:ins>
      <w:r w:rsidR="001517FF">
        <w:t>.</w:t>
      </w:r>
      <w:r w:rsidRPr="0066370C">
        <w:t xml:space="preserve">  </w:t>
      </w:r>
      <w:r w:rsidR="001517FF">
        <w:t xml:space="preserve">Salamanders were maintained as per the </w:t>
      </w:r>
      <w:r w:rsidRPr="0066370C">
        <w:t>university-approved SOP on salamander maintenance that was provided by San Francisco State University.</w:t>
      </w:r>
      <w:ins w:id="139" w:author="RSU" w:date="2017-12-12T13:17:00Z">
        <w:r w:rsidR="006D5792">
          <w:t xml:space="preserve"> </w:t>
        </w:r>
        <w:commentRangeStart w:id="140"/>
        <w:r w:rsidR="006D5792">
          <w:t xml:space="preserve">All salamanders had stabilized in body mass prior to initiation of the toxicity </w:t>
        </w:r>
        <w:commentRangeStart w:id="141"/>
        <w:r w:rsidR="006D5792">
          <w:t>trials</w:t>
        </w:r>
      </w:ins>
      <w:commentRangeEnd w:id="141"/>
      <w:r w:rsidR="00771D2F">
        <w:rPr>
          <w:rStyle w:val="CommentReference"/>
        </w:rPr>
        <w:commentReference w:id="141"/>
      </w:r>
      <w:ins w:id="142" w:author="RSU" w:date="2017-12-12T13:17:00Z">
        <w:r w:rsidR="006D5792">
          <w:t>.</w:t>
        </w:r>
      </w:ins>
      <w:commentRangeEnd w:id="140"/>
      <w:ins w:id="143" w:author="RSU" w:date="2017-12-12T13:18:00Z">
        <w:r w:rsidR="006D5792">
          <w:rPr>
            <w:rStyle w:val="CommentReference"/>
          </w:rPr>
          <w:commentReference w:id="140"/>
        </w:r>
      </w:ins>
    </w:p>
    <w:p w:rsidR="00924807" w:rsidRDefault="00924807" w:rsidP="009B0870">
      <w:pPr>
        <w:rPr>
          <w:b/>
          <w:bCs/>
        </w:rPr>
      </w:pPr>
    </w:p>
    <w:p w:rsidR="0066370C" w:rsidRPr="0066370C" w:rsidRDefault="0066370C" w:rsidP="0066370C">
      <w:commentRangeStart w:id="144"/>
      <w:r w:rsidRPr="0066370C">
        <w:t xml:space="preserve">Two </w:t>
      </w:r>
      <w:r w:rsidR="000C3B8F">
        <w:t xml:space="preserve">anticoagulant </w:t>
      </w:r>
      <w:r w:rsidRPr="0066370C">
        <w:t>ro</w:t>
      </w:r>
      <w:commentRangeEnd w:id="144"/>
      <w:r w:rsidR="005F737B">
        <w:rPr>
          <w:rStyle w:val="CommentReference"/>
        </w:rPr>
        <w:commentReference w:id="144"/>
      </w:r>
      <w:r w:rsidRPr="0066370C">
        <w:t>denticides (</w:t>
      </w:r>
      <w:commentRangeStart w:id="145"/>
      <w:proofErr w:type="spellStart"/>
      <w:r w:rsidRPr="0066370C">
        <w:t>diphacinone</w:t>
      </w:r>
      <w:proofErr w:type="spellEnd"/>
      <w:r w:rsidRPr="0066370C">
        <w:t xml:space="preserve"> and </w:t>
      </w:r>
      <w:proofErr w:type="spellStart"/>
      <w:r w:rsidRPr="0066370C">
        <w:t>brodifacoum</w:t>
      </w:r>
      <w:commentRangeEnd w:id="145"/>
      <w:proofErr w:type="spellEnd"/>
      <w:r w:rsidR="00043EA6">
        <w:rPr>
          <w:rStyle w:val="CommentReference"/>
        </w:rPr>
        <w:commentReference w:id="145"/>
      </w:r>
      <w:r w:rsidRPr="0066370C">
        <w:t>) w</w:t>
      </w:r>
      <w:r w:rsidR="001517FF">
        <w:t>ere</w:t>
      </w:r>
      <w:r w:rsidRPr="0066370C">
        <w:t xml:space="preserve"> tested for their potential hazards to salamanders.  There </w:t>
      </w:r>
      <w:del w:id="146" w:author="RSU" w:date="2017-12-11T16:50:00Z">
        <w:r w:rsidRPr="0066370C" w:rsidDel="00627022">
          <w:delText>w</w:delText>
        </w:r>
        <w:r w:rsidR="001517FF" w:rsidDel="00627022">
          <w:delText>ere</w:delText>
        </w:r>
        <w:r w:rsidRPr="0066370C" w:rsidDel="00627022">
          <w:delText xml:space="preserve"> </w:delText>
        </w:r>
        <w:r w:rsidR="000C3B8F" w:rsidDel="00627022">
          <w:delText xml:space="preserve">to </w:delText>
        </w:r>
        <w:r w:rsidRPr="0066370C" w:rsidDel="00627022">
          <w:delText>be</w:delText>
        </w:r>
      </w:del>
      <w:ins w:id="147" w:author="RSU" w:date="2017-12-11T16:50:00Z">
        <w:r w:rsidR="00627022">
          <w:t>was</w:t>
        </w:r>
      </w:ins>
      <w:r w:rsidRPr="0066370C">
        <w:t xml:space="preserve"> </w:t>
      </w:r>
      <w:ins w:id="148" w:author="RSU" w:date="2017-12-11T16:31:00Z">
        <w:r w:rsidR="0059433C">
          <w:t xml:space="preserve">a control and </w:t>
        </w:r>
      </w:ins>
      <w:r w:rsidRPr="0066370C">
        <w:t xml:space="preserve">two treatment groups for each of these two rodenticides with each </w:t>
      </w:r>
      <w:ins w:id="149" w:author="RSU" w:date="2017-12-11T16:50:00Z">
        <w:r w:rsidR="00627022">
          <w:t xml:space="preserve">treatment </w:t>
        </w:r>
      </w:ins>
      <w:r w:rsidRPr="0066370C">
        <w:t>providing a different route of exposure</w:t>
      </w:r>
      <w:r w:rsidR="000C3B8F">
        <w:t xml:space="preserve"> (secondary oral exposure and direct dermal exposure)</w:t>
      </w:r>
      <w:r w:rsidRPr="0066370C">
        <w:t>.</w:t>
      </w:r>
      <w:r w:rsidR="000C3B8F">
        <w:t xml:space="preserve"> </w:t>
      </w:r>
      <w:r w:rsidRPr="0066370C">
        <w:t xml:space="preserve"> </w:t>
      </w:r>
      <w:r w:rsidR="000C3B8F">
        <w:t>However, because we did not</w:t>
      </w:r>
      <w:ins w:id="150" w:author="RSU" w:date="2017-12-11T16:31:00Z">
        <w:r w:rsidR="0059433C">
          <w:t xml:space="preserve"> obtain</w:t>
        </w:r>
      </w:ins>
      <w:r w:rsidR="000C3B8F">
        <w:t xml:space="preserve"> enough </w:t>
      </w:r>
      <w:commentRangeStart w:id="151"/>
      <w:proofErr w:type="spellStart"/>
      <w:ins w:id="152" w:author="Gerry J McChesney" w:date="2018-01-10T15:48:00Z">
        <w:r w:rsidR="005F737B" w:rsidRPr="0066370C">
          <w:rPr>
            <w:i/>
          </w:rPr>
          <w:t>Aneides</w:t>
        </w:r>
        <w:proofErr w:type="spellEnd"/>
        <w:r w:rsidR="005F737B">
          <w:t xml:space="preserve"> and </w:t>
        </w:r>
        <w:proofErr w:type="spellStart"/>
        <w:r w:rsidR="005F737B" w:rsidRPr="0066370C">
          <w:rPr>
            <w:i/>
          </w:rPr>
          <w:t>Ensatina</w:t>
        </w:r>
        <w:proofErr w:type="spellEnd"/>
        <w:r w:rsidR="005F737B">
          <w:t xml:space="preserve"> </w:t>
        </w:r>
      </w:ins>
      <w:del w:id="153" w:author="Gerry J McChesney" w:date="2018-01-10T15:48:00Z">
        <w:r w:rsidR="000C3B8F" w:rsidDel="005F737B">
          <w:delText>of the first two species of salamanders</w:delText>
        </w:r>
      </w:del>
      <w:commentRangeEnd w:id="151"/>
      <w:r w:rsidR="005F737B">
        <w:rPr>
          <w:rStyle w:val="CommentReference"/>
        </w:rPr>
        <w:commentReference w:id="151"/>
      </w:r>
      <w:ins w:id="154" w:author="RSU" w:date="2017-12-11T16:31:00Z">
        <w:del w:id="155" w:author="Gerry J McChesney" w:date="2018-01-10T15:48:00Z">
          <w:r w:rsidR="0059433C" w:rsidDel="005F737B">
            <w:delText xml:space="preserve"> </w:delText>
          </w:r>
        </w:del>
        <w:r w:rsidR="0059433C">
          <w:t xml:space="preserve">to conduct separate </w:t>
        </w:r>
        <w:del w:id="156" w:author="Gerry J McChesney" w:date="2018-01-10T16:46:00Z">
          <w:r w:rsidR="0059433C" w:rsidDel="002F2683">
            <w:delText>studies</w:delText>
          </w:r>
        </w:del>
      </w:ins>
      <w:ins w:id="157" w:author="Gerry J McChesney" w:date="2018-01-10T16:46:00Z">
        <w:r w:rsidR="002F2683">
          <w:t>treatments</w:t>
        </w:r>
      </w:ins>
      <w:r w:rsidR="000C3B8F">
        <w:t>, we combined the two routes of exposure</w:t>
      </w:r>
      <w:r w:rsidR="00D42840">
        <w:t xml:space="preserve"> and had some of each species (</w:t>
      </w:r>
      <w:proofErr w:type="spellStart"/>
      <w:r w:rsidR="00D42840" w:rsidRPr="0066370C">
        <w:rPr>
          <w:i/>
        </w:rPr>
        <w:t>Aneides</w:t>
      </w:r>
      <w:proofErr w:type="spellEnd"/>
      <w:r w:rsidR="00D42840">
        <w:t xml:space="preserve"> and </w:t>
      </w:r>
      <w:proofErr w:type="spellStart"/>
      <w:r w:rsidR="00D42840" w:rsidRPr="0066370C">
        <w:rPr>
          <w:i/>
        </w:rPr>
        <w:t>Ensatina</w:t>
      </w:r>
      <w:proofErr w:type="spellEnd"/>
      <w:r w:rsidR="00D42840">
        <w:t>) in each group.</w:t>
      </w:r>
      <w:r w:rsidRPr="0066370C">
        <w:t xml:space="preserve"> </w:t>
      </w:r>
      <w:r w:rsidR="00D42840">
        <w:t xml:space="preserve"> </w:t>
      </w:r>
      <w:moveFromRangeStart w:id="158" w:author="Gerry J McChesney" w:date="2018-01-10T16:48:00Z" w:name="move503366229"/>
      <w:moveFrom w:id="159" w:author="Gerry J McChesney" w:date="2018-01-10T16:48:00Z">
        <w:r w:rsidR="00B257E2" w:rsidDel="002F2683">
          <w:t>This was called Trial 1.</w:t>
        </w:r>
      </w:moveFrom>
      <w:moveFromRangeEnd w:id="158"/>
      <w:r w:rsidR="00B257E2">
        <w:t xml:space="preserve">  </w:t>
      </w:r>
      <w:r w:rsidRPr="0066370C">
        <w:t>There w</w:t>
      </w:r>
      <w:r w:rsidR="001517FF">
        <w:t xml:space="preserve">as </w:t>
      </w:r>
      <w:r w:rsidRPr="0066370C">
        <w:t>also a control group</w:t>
      </w:r>
      <w:r w:rsidR="000C3B8F">
        <w:t xml:space="preserve"> which </w:t>
      </w:r>
      <w:commentRangeStart w:id="160"/>
      <w:r w:rsidR="000C3B8F">
        <w:t>had no rodenticide exposure</w:t>
      </w:r>
      <w:commentRangeEnd w:id="160"/>
      <w:r w:rsidR="00627022">
        <w:rPr>
          <w:rStyle w:val="CommentReference"/>
        </w:rPr>
        <w:commentReference w:id="160"/>
      </w:r>
      <w:r w:rsidRPr="0066370C">
        <w:t>.</w:t>
      </w:r>
      <w:r w:rsidR="000C3B8F">
        <w:t xml:space="preserve">  </w:t>
      </w:r>
      <w:moveToRangeStart w:id="161" w:author="Gerry J McChesney" w:date="2018-01-10T16:48:00Z" w:name="move503366229"/>
      <w:moveTo w:id="162" w:author="Gerry J McChesney" w:date="2018-01-10T16:48:00Z">
        <w:r w:rsidR="002F2683">
          <w:t>This was called Trial 1.</w:t>
        </w:r>
      </w:moveTo>
      <w:moveToRangeEnd w:id="161"/>
      <w:ins w:id="163" w:author="Gerry J McChesney" w:date="2018-01-10T16:48:00Z">
        <w:r w:rsidR="002F2683">
          <w:t xml:space="preserve"> </w:t>
        </w:r>
      </w:ins>
      <w:r w:rsidR="000C3B8F">
        <w:t xml:space="preserve">Because we had enough </w:t>
      </w:r>
      <w:del w:id="164" w:author="Gerry J McChesney" w:date="2018-01-10T15:52:00Z">
        <w:r w:rsidR="000C3B8F" w:rsidDel="005F737B">
          <w:delText>of the third species of salamander</w:delText>
        </w:r>
        <w:r w:rsidR="00D42840" w:rsidDel="005F737B">
          <w:delText xml:space="preserve"> (</w:delText>
        </w:r>
      </w:del>
      <w:proofErr w:type="spellStart"/>
      <w:r w:rsidR="00D42840">
        <w:rPr>
          <w:i/>
        </w:rPr>
        <w:t>Batrachoseps</w:t>
      </w:r>
      <w:proofErr w:type="spellEnd"/>
      <w:del w:id="165" w:author="Gerry J McChesney" w:date="2018-01-10T15:52:00Z">
        <w:r w:rsidR="00D42840" w:rsidDel="005F737B">
          <w:delText>)</w:delText>
        </w:r>
      </w:del>
      <w:r w:rsidR="000C3B8F">
        <w:t>, we were able to have separate treatment groups for each route of exposure</w:t>
      </w:r>
      <w:r w:rsidR="00B257E2">
        <w:t xml:space="preserve"> </w:t>
      </w:r>
      <w:ins w:id="166" w:author="Gerry J McChesney" w:date="2018-01-10T16:48:00Z">
        <w:r w:rsidR="002F2683">
          <w:t xml:space="preserve">plus a control group </w:t>
        </w:r>
      </w:ins>
      <w:r w:rsidR="00B257E2">
        <w:t>(Trial 2)</w:t>
      </w:r>
      <w:r w:rsidR="000C3B8F">
        <w:t>.</w:t>
      </w:r>
    </w:p>
    <w:p w:rsidR="0066370C" w:rsidRPr="0066370C" w:rsidRDefault="0066370C" w:rsidP="0066370C"/>
    <w:p w:rsidR="0066370C" w:rsidRPr="0066370C" w:rsidRDefault="0066370C" w:rsidP="0066370C">
      <w:commentRangeStart w:id="167"/>
      <w:proofErr w:type="gramStart"/>
      <w:r w:rsidRPr="0066370C">
        <w:rPr>
          <w:b/>
        </w:rPr>
        <w:lastRenderedPageBreak/>
        <w:t xml:space="preserve">Treatment 1 </w:t>
      </w:r>
      <w:commentRangeEnd w:id="167"/>
      <w:r w:rsidR="00721825">
        <w:rPr>
          <w:rStyle w:val="CommentReference"/>
        </w:rPr>
        <w:commentReference w:id="167"/>
      </w:r>
      <w:r w:rsidRPr="0066370C">
        <w:rPr>
          <w:b/>
        </w:rPr>
        <w:t>Procedures; secondary oral exposure.</w:t>
      </w:r>
      <w:proofErr w:type="gramEnd"/>
      <w:r w:rsidRPr="0066370C">
        <w:t xml:space="preserve">  </w:t>
      </w:r>
      <w:commentRangeStart w:id="168"/>
      <w:commentRangeStart w:id="169"/>
      <w:r w:rsidRPr="0066370C">
        <w:t xml:space="preserve">Ten </w:t>
      </w:r>
      <w:del w:id="170" w:author="Gerry J McChesney" w:date="2018-01-10T16:05:00Z">
        <w:r w:rsidRPr="0066370C" w:rsidDel="00771D2F">
          <w:delText xml:space="preserve">salamanders of the </w:delText>
        </w:r>
        <w:r w:rsidR="00D42840" w:rsidDel="00771D2F">
          <w:delText xml:space="preserve">third </w:delText>
        </w:r>
        <w:r w:rsidR="000C3B8F" w:rsidDel="00771D2F">
          <w:delText xml:space="preserve">species of salamanders </w:delText>
        </w:r>
        <w:r w:rsidR="00D42840" w:rsidDel="00771D2F">
          <w:delText>(</w:delText>
        </w:r>
      </w:del>
      <w:proofErr w:type="spellStart"/>
      <w:r w:rsidR="00D42840">
        <w:rPr>
          <w:i/>
        </w:rPr>
        <w:t>Batrachoseps</w:t>
      </w:r>
      <w:proofErr w:type="spellEnd"/>
      <w:del w:id="171" w:author="Gerry J McChesney" w:date="2018-01-10T16:05:00Z">
        <w:r w:rsidR="00D42840" w:rsidDel="00771D2F">
          <w:delText>)</w:delText>
        </w:r>
      </w:del>
      <w:r w:rsidR="00D42840">
        <w:t xml:space="preserve"> </w:t>
      </w:r>
      <w:commentRangeEnd w:id="169"/>
      <w:r w:rsidR="00771D2F">
        <w:rPr>
          <w:rStyle w:val="CommentReference"/>
        </w:rPr>
        <w:commentReference w:id="169"/>
      </w:r>
      <w:r w:rsidR="000C3B8F">
        <w:t xml:space="preserve">were to be used in </w:t>
      </w:r>
      <w:r w:rsidRPr="0066370C">
        <w:t>this treatment group for each rodenticide.</w:t>
      </w:r>
      <w:r w:rsidR="00D42840">
        <w:t xml:space="preserve">  </w:t>
      </w:r>
      <w:commentRangeEnd w:id="168"/>
      <w:r w:rsidR="005D69ED">
        <w:rPr>
          <w:rStyle w:val="CommentReference"/>
        </w:rPr>
        <w:commentReference w:id="168"/>
      </w:r>
      <w:r w:rsidR="00D42840">
        <w:t>However, group size</w:t>
      </w:r>
      <w:r w:rsidR="00BB152D">
        <w:t xml:space="preserve"> varied somewhat because of the number of salamanders available at the start of the study.</w:t>
      </w:r>
      <w:r w:rsidRPr="0066370C">
        <w:t xml:space="preserve">  In this trial, the salamanders w</w:t>
      </w:r>
      <w:r w:rsidR="00BB152D">
        <w:t xml:space="preserve">ere </w:t>
      </w:r>
      <w:del w:id="172" w:author="RSU" w:date="2017-12-11T16:59:00Z">
        <w:r w:rsidR="00BB152D" w:rsidDel="00627022">
          <w:delText>to</w:delText>
        </w:r>
        <w:r w:rsidRPr="0066370C" w:rsidDel="00627022">
          <w:delText xml:space="preserve"> be </w:delText>
        </w:r>
      </w:del>
      <w:r w:rsidRPr="0066370C">
        <w:t>fed crickets that ha</w:t>
      </w:r>
      <w:r w:rsidR="00BB152D">
        <w:t>d</w:t>
      </w:r>
      <w:r w:rsidRPr="0066370C">
        <w:t xml:space="preserve"> been exposed to the rodenticide by only allowing them to feed on crushed rodenticide pellets for </w:t>
      </w:r>
      <w:r w:rsidR="00BB152D">
        <w:t>about 10</w:t>
      </w:r>
      <w:r w:rsidRPr="0066370C">
        <w:t xml:space="preserve"> days</w:t>
      </w:r>
      <w:r w:rsidR="00BB152D">
        <w:t xml:space="preserve">.  However, </w:t>
      </w:r>
      <w:commentRangeStart w:id="173"/>
      <w:r w:rsidR="00BB152D">
        <w:t>when we first fed rodenticides to the crickets</w:t>
      </w:r>
      <w:r w:rsidR="00B257E2">
        <w:t xml:space="preserve">, they </w:t>
      </w:r>
      <w:commentRangeStart w:id="174"/>
      <w:r w:rsidR="00B257E2">
        <w:t>all</w:t>
      </w:r>
      <w:commentRangeEnd w:id="174"/>
      <w:r w:rsidR="00AE412A">
        <w:rPr>
          <w:rStyle w:val="CommentReference"/>
        </w:rPr>
        <w:commentReference w:id="174"/>
      </w:r>
      <w:r w:rsidR="00B257E2">
        <w:t xml:space="preserve"> died shortly thereafter.  </w:t>
      </w:r>
      <w:commentRangeEnd w:id="173"/>
      <w:r w:rsidR="005D69ED">
        <w:rPr>
          <w:rStyle w:val="CommentReference"/>
        </w:rPr>
        <w:commentReference w:id="173"/>
      </w:r>
      <w:commentRangeStart w:id="175"/>
      <w:r w:rsidR="00B257E2">
        <w:t>Consequently</w:t>
      </w:r>
      <w:commentRangeEnd w:id="175"/>
      <w:r w:rsidR="00AE412A">
        <w:rPr>
          <w:rStyle w:val="CommentReference"/>
        </w:rPr>
        <w:commentReference w:id="175"/>
      </w:r>
      <w:r w:rsidR="00B257E2">
        <w:t>, we again amended the study protocol</w:t>
      </w:r>
      <w:commentRangeStart w:id="176"/>
      <w:r w:rsidR="00B257E2">
        <w:t xml:space="preserve"> to </w:t>
      </w:r>
      <w:del w:id="177" w:author="Gerry J McChesney" w:date="2018-01-10T17:38:00Z">
        <w:r w:rsidR="00B257E2" w:rsidDel="006D4BE4">
          <w:delText xml:space="preserve">state that we would </w:delText>
        </w:r>
      </w:del>
      <w:r w:rsidR="00B257E2">
        <w:t>sprinkle powdered</w:t>
      </w:r>
      <w:commentRangeEnd w:id="176"/>
      <w:r w:rsidR="00AE412A">
        <w:rPr>
          <w:rStyle w:val="CommentReference"/>
        </w:rPr>
        <w:commentReference w:id="176"/>
      </w:r>
      <w:r w:rsidR="00B257E2">
        <w:t xml:space="preserve"> rodenticide on the crickets just before putting them in with the salamanders</w:t>
      </w:r>
      <w:commentRangeStart w:id="178"/>
      <w:ins w:id="179" w:author="Gerry J McChesney" w:date="2018-01-10T17:38:00Z">
        <w:r w:rsidR="006D4BE4">
          <w:t xml:space="preserve"> instead of feeding crushed rodenticide pellets to the crickets</w:t>
        </w:r>
      </w:ins>
      <w:commentRangeEnd w:id="178"/>
      <w:ins w:id="180" w:author="Gerry J McChesney" w:date="2018-01-10T17:39:00Z">
        <w:r w:rsidR="006D4BE4">
          <w:rPr>
            <w:rStyle w:val="CommentReference"/>
          </w:rPr>
          <w:commentReference w:id="178"/>
        </w:r>
      </w:ins>
      <w:r w:rsidR="00B257E2">
        <w:t>.</w:t>
      </w:r>
      <w:r w:rsidR="00EC1C03">
        <w:t xml:space="preserve">  </w:t>
      </w:r>
      <w:commentRangeStart w:id="181"/>
      <w:commentRangeStart w:id="182"/>
      <w:r w:rsidR="00B257E2">
        <w:t>S</w:t>
      </w:r>
      <w:r w:rsidRPr="0066370C">
        <w:t>ome</w:t>
      </w:r>
      <w:commentRangeEnd w:id="182"/>
      <w:r w:rsidR="00AE412A">
        <w:rPr>
          <w:rStyle w:val="CommentReference"/>
        </w:rPr>
        <w:commentReference w:id="182"/>
      </w:r>
      <w:r w:rsidRPr="0066370C">
        <w:t xml:space="preserve"> crickets </w:t>
      </w:r>
      <w:r w:rsidR="00B257E2">
        <w:t xml:space="preserve">were </w:t>
      </w:r>
      <w:r w:rsidRPr="0066370C">
        <w:t xml:space="preserve">fed to salamanders </w:t>
      </w:r>
      <w:r w:rsidR="00B257E2">
        <w:t>twice weekly</w:t>
      </w:r>
      <w:commentRangeEnd w:id="181"/>
      <w:r w:rsidR="005D69ED">
        <w:rPr>
          <w:rStyle w:val="CommentReference"/>
        </w:rPr>
        <w:commentReference w:id="181"/>
      </w:r>
      <w:r w:rsidR="00B257E2">
        <w:t xml:space="preserve">.  </w:t>
      </w:r>
      <w:r w:rsidRPr="0066370C">
        <w:t>The treated crickets w</w:t>
      </w:r>
      <w:r w:rsidR="00B257E2">
        <w:t xml:space="preserve">ere </w:t>
      </w:r>
      <w:r w:rsidRPr="0066370C">
        <w:t>fed to the salamanders for 10 days</w:t>
      </w:r>
      <w:r w:rsidR="00B257E2">
        <w:t xml:space="preserve">.  </w:t>
      </w:r>
      <w:r w:rsidRPr="0066370C">
        <w:t>At the end of the 10-day exposure period, salamanders w</w:t>
      </w:r>
      <w:r w:rsidR="00B257E2">
        <w:t>ere</w:t>
      </w:r>
      <w:r w:rsidRPr="0066370C">
        <w:t xml:space="preserve"> placed in clean </w:t>
      </w:r>
      <w:r w:rsidR="00B257E2">
        <w:t>cages</w:t>
      </w:r>
      <w:r w:rsidRPr="0066370C">
        <w:t xml:space="preserve"> and observed for a</w:t>
      </w:r>
      <w:del w:id="183" w:author="RSU" w:date="2017-12-11T17:10:00Z">
        <w:r w:rsidR="00337F68" w:rsidDel="005D69ED">
          <w:delText xml:space="preserve"> </w:delText>
        </w:r>
      </w:del>
      <w:r w:rsidR="00337F68">
        <w:t xml:space="preserve">nother </w:t>
      </w:r>
      <w:r w:rsidRPr="0066370C">
        <w:t>14 days</w:t>
      </w:r>
      <w:r w:rsidR="00B257E2">
        <w:t xml:space="preserve"> (post-exposure period)</w:t>
      </w:r>
      <w:r w:rsidRPr="0066370C">
        <w:t xml:space="preserve">.  During this period, </w:t>
      </w:r>
      <w:del w:id="184" w:author="RSU" w:date="2017-12-11T17:10:00Z">
        <w:r w:rsidRPr="0066370C" w:rsidDel="00C31465">
          <w:delText xml:space="preserve">they </w:delText>
        </w:r>
      </w:del>
      <w:ins w:id="185" w:author="RSU" w:date="2017-12-11T17:10:00Z">
        <w:r w:rsidR="00C31465">
          <w:t>salamanders</w:t>
        </w:r>
        <w:r w:rsidR="00C31465" w:rsidRPr="0066370C">
          <w:t xml:space="preserve"> </w:t>
        </w:r>
      </w:ins>
      <w:r w:rsidRPr="0066370C">
        <w:t>w</w:t>
      </w:r>
      <w:r w:rsidR="00B257E2">
        <w:t>ere</w:t>
      </w:r>
      <w:r w:rsidRPr="0066370C">
        <w:t xml:space="preserve"> </w:t>
      </w:r>
      <w:del w:id="186" w:author="RSU" w:date="2017-12-11T17:10:00Z">
        <w:r w:rsidRPr="0066370C" w:rsidDel="00C31465">
          <w:delText>fed clean</w:delText>
        </w:r>
      </w:del>
      <w:ins w:id="187" w:author="RSU" w:date="2017-12-11T17:10:00Z">
        <w:r w:rsidR="00C31465">
          <w:t>fed</w:t>
        </w:r>
      </w:ins>
      <w:r w:rsidRPr="0066370C">
        <w:t xml:space="preserve"> crickets that </w:t>
      </w:r>
      <w:del w:id="188" w:author="RSU" w:date="2017-12-11T17:10:00Z">
        <w:r w:rsidRPr="0066370C" w:rsidDel="00C31465">
          <w:delText xml:space="preserve">have </w:delText>
        </w:r>
      </w:del>
      <w:ins w:id="189" w:author="RSU" w:date="2017-12-11T17:10:00Z">
        <w:r w:rsidR="00C31465" w:rsidRPr="0066370C">
          <w:t>ha</w:t>
        </w:r>
        <w:r w:rsidR="00C31465">
          <w:t>d</w:t>
        </w:r>
        <w:r w:rsidR="00C31465" w:rsidRPr="0066370C">
          <w:t xml:space="preserve"> </w:t>
        </w:r>
      </w:ins>
      <w:r w:rsidRPr="0066370C">
        <w:t xml:space="preserve">not been exposed to </w:t>
      </w:r>
      <w:del w:id="190" w:author="RSU" w:date="2017-12-11T17:11:00Z">
        <w:r w:rsidRPr="0066370C" w:rsidDel="00C31465">
          <w:delText xml:space="preserve">the </w:delText>
        </w:r>
      </w:del>
      <w:r w:rsidRPr="0066370C">
        <w:t>rodenticide.</w:t>
      </w:r>
    </w:p>
    <w:p w:rsidR="0066370C" w:rsidRPr="0066370C" w:rsidRDefault="0066370C" w:rsidP="0066370C"/>
    <w:p w:rsidR="0066370C" w:rsidRPr="0066370C" w:rsidRDefault="0066370C" w:rsidP="0066370C">
      <w:proofErr w:type="gramStart"/>
      <w:r w:rsidRPr="0066370C">
        <w:rPr>
          <w:b/>
        </w:rPr>
        <w:t xml:space="preserve">Treatment 2 Procedures; direct </w:t>
      </w:r>
      <w:r w:rsidR="00337F68">
        <w:rPr>
          <w:b/>
        </w:rPr>
        <w:t>dermal</w:t>
      </w:r>
      <w:r w:rsidRPr="0066370C">
        <w:rPr>
          <w:b/>
        </w:rPr>
        <w:t xml:space="preserve"> exposure.</w:t>
      </w:r>
      <w:proofErr w:type="gramEnd"/>
      <w:r w:rsidRPr="0066370C">
        <w:t xml:space="preserve">  </w:t>
      </w:r>
      <w:r w:rsidR="00B257E2" w:rsidRPr="0066370C">
        <w:t xml:space="preserve">Ten salamanders </w:t>
      </w:r>
      <w:r w:rsidR="00B257E2" w:rsidRPr="00AE412A">
        <w:rPr>
          <w:highlight w:val="yellow"/>
          <w:rPrChange w:id="191" w:author="Gerry J McChesney" w:date="2018-01-10T16:23:00Z">
            <w:rPr/>
          </w:rPrChange>
        </w:rPr>
        <w:t>of the third species of salamanders (</w:t>
      </w:r>
      <w:proofErr w:type="spellStart"/>
      <w:r w:rsidR="00B257E2" w:rsidRPr="00AE412A">
        <w:rPr>
          <w:i/>
          <w:highlight w:val="yellow"/>
          <w:rPrChange w:id="192" w:author="Gerry J McChesney" w:date="2018-01-10T16:23:00Z">
            <w:rPr>
              <w:i/>
            </w:rPr>
          </w:rPrChange>
        </w:rPr>
        <w:t>Batrachoseps</w:t>
      </w:r>
      <w:proofErr w:type="spellEnd"/>
      <w:r w:rsidR="00B257E2" w:rsidRPr="00AE412A">
        <w:rPr>
          <w:highlight w:val="yellow"/>
          <w:rPrChange w:id="193" w:author="Gerry J McChesney" w:date="2018-01-10T16:23:00Z">
            <w:rPr/>
          </w:rPrChange>
        </w:rPr>
        <w:t>)</w:t>
      </w:r>
      <w:r w:rsidR="00B257E2">
        <w:t xml:space="preserve"> were to be used in </w:t>
      </w:r>
      <w:r w:rsidR="00B257E2" w:rsidRPr="0066370C">
        <w:t>this treatment group for each rodenticide.</w:t>
      </w:r>
      <w:r w:rsidR="00B257E2">
        <w:t xml:space="preserve">  However, group size varied somewhat because of the number of salamanders available at the start of the study.  </w:t>
      </w:r>
      <w:r w:rsidRPr="0066370C">
        <w:t>In this trial, the salamanders w</w:t>
      </w:r>
      <w:r w:rsidR="0072173A">
        <w:t xml:space="preserve">ere exposed </w:t>
      </w:r>
      <w:del w:id="194" w:author="RSU" w:date="2017-12-11T17:14:00Z">
        <w:r w:rsidR="0072173A" w:rsidDel="00D80F59">
          <w:delText>to external</w:delText>
        </w:r>
      </w:del>
      <w:del w:id="195" w:author="RSU" w:date="2017-12-11T17:19:00Z">
        <w:r w:rsidR="0072173A" w:rsidDel="00D80F59">
          <w:delText xml:space="preserve"> </w:delText>
        </w:r>
        <w:r w:rsidRPr="0066370C" w:rsidDel="00D80F59">
          <w:delText>dermal exposure</w:delText>
        </w:r>
      </w:del>
      <w:ins w:id="196" w:author="RSU" w:date="2017-12-11T17:19:00Z">
        <w:r w:rsidR="00D80F59">
          <w:t xml:space="preserve">dermally </w:t>
        </w:r>
        <w:proofErr w:type="spellStart"/>
        <w:r w:rsidR="00D80F59">
          <w:t>to</w:t>
        </w:r>
      </w:ins>
      <w:del w:id="197" w:author="RSU" w:date="2017-12-11T17:19:00Z">
        <w:r w:rsidRPr="0066370C" w:rsidDel="00D80F59">
          <w:delText xml:space="preserve"> from </w:delText>
        </w:r>
      </w:del>
      <w:commentRangeStart w:id="198"/>
      <w:r w:rsidRPr="0066370C">
        <w:t>crushed</w:t>
      </w:r>
      <w:proofErr w:type="spellEnd"/>
      <w:r w:rsidRPr="0066370C">
        <w:t xml:space="preserve"> </w:t>
      </w:r>
      <w:ins w:id="199" w:author="RSU" w:date="2017-12-11T17:19:00Z">
        <w:r w:rsidR="00D80F59">
          <w:t xml:space="preserve">rodenticide </w:t>
        </w:r>
      </w:ins>
      <w:r w:rsidRPr="0066370C">
        <w:t xml:space="preserve">pellets </w:t>
      </w:r>
      <w:commentRangeEnd w:id="198"/>
      <w:r w:rsidR="00975CE1">
        <w:rPr>
          <w:rStyle w:val="CommentReference"/>
        </w:rPr>
        <w:commentReference w:id="198"/>
      </w:r>
      <w:del w:id="200" w:author="RSU" w:date="2017-12-11T17:19:00Z">
        <w:r w:rsidRPr="0066370C" w:rsidDel="00D80F59">
          <w:delText xml:space="preserve">being </w:delText>
        </w:r>
      </w:del>
      <w:r w:rsidRPr="0066370C">
        <w:t xml:space="preserve">sprinkled on </w:t>
      </w:r>
      <w:del w:id="201" w:author="RSU" w:date="2017-12-11T17:19:00Z">
        <w:r w:rsidRPr="0066370C" w:rsidDel="00D80F59">
          <w:delText xml:space="preserve">the </w:delText>
        </w:r>
      </w:del>
      <w:ins w:id="202" w:author="RSU" w:date="2017-12-11T17:19:00Z">
        <w:r w:rsidR="00D80F59">
          <w:t>cage</w:t>
        </w:r>
        <w:r w:rsidR="00D80F59" w:rsidRPr="0066370C">
          <w:t xml:space="preserve"> </w:t>
        </w:r>
      </w:ins>
      <w:r w:rsidRPr="0066370C">
        <w:t xml:space="preserve">ground cover material and by spraying the ground cover paper towels with water </w:t>
      </w:r>
      <w:del w:id="203" w:author="RSU" w:date="2017-12-11T17:15:00Z">
        <w:r w:rsidRPr="0066370C" w:rsidDel="00D80F59">
          <w:delText>in which crushed pellets were allowed to dissolve for 7 days</w:delText>
        </w:r>
      </w:del>
      <w:ins w:id="204" w:author="RSU" w:date="2017-12-11T17:15:00Z">
        <w:r w:rsidR="00D80F59">
          <w:t>containing rodenticide residue</w:t>
        </w:r>
      </w:ins>
      <w:r w:rsidRPr="0066370C">
        <w:t>.</w:t>
      </w:r>
      <w:ins w:id="205" w:author="RSU" w:date="2017-12-11T17:16:00Z">
        <w:r w:rsidR="00D80F59">
          <w:t xml:space="preserve"> Rodenticide bait was dissolved in water for 7 days before </w:t>
        </w:r>
      </w:ins>
      <w:ins w:id="206" w:author="RSU" w:date="2017-12-11T17:44:00Z">
        <w:r w:rsidR="00E155AE">
          <w:t>treated water was applied to paper towels</w:t>
        </w:r>
      </w:ins>
      <w:ins w:id="207" w:author="RSU" w:date="2017-12-11T17:20:00Z">
        <w:r w:rsidR="00D80F59">
          <w:t>.</w:t>
        </w:r>
      </w:ins>
      <w:r w:rsidRPr="0066370C">
        <w:t xml:space="preserve">  With this treatment group, there may also </w:t>
      </w:r>
      <w:r w:rsidR="0072173A">
        <w:t xml:space="preserve">have been some </w:t>
      </w:r>
      <w:r w:rsidRPr="0066370C">
        <w:t xml:space="preserve">direct oral exposure if the salamanders </w:t>
      </w:r>
      <w:r w:rsidR="0072173A">
        <w:t xml:space="preserve">chose </w:t>
      </w:r>
      <w:r w:rsidRPr="0066370C">
        <w:t xml:space="preserve">to eat some of the crushed pellets.  As in the other treatment </w:t>
      </w:r>
      <w:r w:rsidR="0072173A">
        <w:t>group</w:t>
      </w:r>
      <w:r w:rsidRPr="0066370C">
        <w:t>, the salamanders w</w:t>
      </w:r>
      <w:r w:rsidR="0072173A">
        <w:t xml:space="preserve">ere </w:t>
      </w:r>
      <w:r w:rsidRPr="0066370C">
        <w:t xml:space="preserve">exposed to the crushed pellets and treated water for </w:t>
      </w:r>
      <w:commentRangeStart w:id="208"/>
      <w:r w:rsidRPr="0066370C">
        <w:t>10 days</w:t>
      </w:r>
      <w:commentRangeEnd w:id="208"/>
      <w:r w:rsidR="006D4BE4">
        <w:rPr>
          <w:rStyle w:val="CommentReference"/>
        </w:rPr>
        <w:commentReference w:id="208"/>
      </w:r>
      <w:r w:rsidRPr="0066370C">
        <w:t>.  At the end of the 10-day exposure period, salamanders w</w:t>
      </w:r>
      <w:r w:rsidR="0072173A">
        <w:t xml:space="preserve">ere </w:t>
      </w:r>
      <w:r w:rsidRPr="0066370C">
        <w:t xml:space="preserve">placed in clean </w:t>
      </w:r>
      <w:r w:rsidR="0072173A">
        <w:t xml:space="preserve">cages </w:t>
      </w:r>
      <w:r w:rsidRPr="0066370C">
        <w:t xml:space="preserve">and observed for </w:t>
      </w:r>
      <w:r w:rsidR="0072173A">
        <w:t xml:space="preserve">the </w:t>
      </w:r>
      <w:r w:rsidRPr="0066370C">
        <w:t>14</w:t>
      </w:r>
      <w:r w:rsidR="0072173A">
        <w:t>-</w:t>
      </w:r>
      <w:r w:rsidRPr="0066370C">
        <w:t>day</w:t>
      </w:r>
      <w:r w:rsidR="0072173A">
        <w:t xml:space="preserve"> post-exposure period</w:t>
      </w:r>
      <w:r w:rsidRPr="0066370C">
        <w:t>.</w:t>
      </w:r>
      <w:r w:rsidR="0072173A">
        <w:t xml:space="preserve">  </w:t>
      </w:r>
      <w:r w:rsidRPr="0066370C">
        <w:t>During this entire tr</w:t>
      </w:r>
      <w:r w:rsidR="0072173A">
        <w:t>eatment</w:t>
      </w:r>
      <w:r w:rsidRPr="0066370C">
        <w:t>, the salamanders w</w:t>
      </w:r>
      <w:r w:rsidR="0072173A">
        <w:t>ere</w:t>
      </w:r>
      <w:r w:rsidRPr="0066370C">
        <w:t xml:space="preserve"> fed </w:t>
      </w:r>
      <w:del w:id="209" w:author="RSU" w:date="2017-12-11T17:47:00Z">
        <w:r w:rsidRPr="0066370C" w:rsidDel="00E155AE">
          <w:delText xml:space="preserve">clean </w:delText>
        </w:r>
      </w:del>
      <w:r w:rsidRPr="0066370C">
        <w:t>crickets</w:t>
      </w:r>
      <w:r w:rsidR="0072173A">
        <w:t xml:space="preserve"> </w:t>
      </w:r>
      <w:r w:rsidRPr="0066370C">
        <w:t>that ha</w:t>
      </w:r>
      <w:r w:rsidR="0072173A">
        <w:t>d</w:t>
      </w:r>
      <w:r w:rsidRPr="0066370C">
        <w:t xml:space="preserve"> not been exposed to </w:t>
      </w:r>
      <w:del w:id="210" w:author="RSU" w:date="2017-12-11T17:47:00Z">
        <w:r w:rsidRPr="0066370C" w:rsidDel="00E155AE">
          <w:delText xml:space="preserve">the </w:delText>
        </w:r>
      </w:del>
      <w:r w:rsidRPr="0066370C">
        <w:t>rodenticide.</w:t>
      </w:r>
    </w:p>
    <w:p w:rsidR="0066370C" w:rsidRPr="0066370C" w:rsidRDefault="0066370C" w:rsidP="0066370C"/>
    <w:p w:rsidR="0072173A" w:rsidRDefault="0066370C" w:rsidP="0066370C">
      <w:r w:rsidRPr="0066370C">
        <w:rPr>
          <w:b/>
        </w:rPr>
        <w:t>The control group</w:t>
      </w:r>
      <w:r w:rsidRPr="0066370C">
        <w:t xml:space="preserve"> of </w:t>
      </w:r>
      <w:r w:rsidR="0072173A">
        <w:t xml:space="preserve">about </w:t>
      </w:r>
      <w:r w:rsidR="008409B6">
        <w:t xml:space="preserve">10 </w:t>
      </w:r>
      <w:r w:rsidRPr="0066370C">
        <w:t>salamanders w</w:t>
      </w:r>
      <w:r w:rsidR="0072173A">
        <w:t>as</w:t>
      </w:r>
      <w:r w:rsidRPr="0066370C">
        <w:t xml:space="preserve"> maintained </w:t>
      </w:r>
      <w:r w:rsidR="0072173A">
        <w:t>with no rodenticide exposure during the two trials.</w:t>
      </w:r>
    </w:p>
    <w:p w:rsidR="0072173A" w:rsidRDefault="0072173A" w:rsidP="0066370C"/>
    <w:p w:rsidR="0066370C" w:rsidRPr="0066370C" w:rsidRDefault="0066370C" w:rsidP="0066370C">
      <w:commentRangeStart w:id="211"/>
      <w:r w:rsidRPr="0066370C">
        <w:t>Staff monitor</w:t>
      </w:r>
      <w:r w:rsidR="0072173A">
        <w:t>ed</w:t>
      </w:r>
      <w:r w:rsidRPr="0066370C">
        <w:t xml:space="preserve"> cricket consumption</w:t>
      </w:r>
      <w:commentRangeEnd w:id="211"/>
      <w:r w:rsidR="004A07E1">
        <w:rPr>
          <w:rStyle w:val="CommentReference"/>
        </w:rPr>
        <w:commentReference w:id="211"/>
      </w:r>
      <w:r w:rsidRPr="0066370C">
        <w:t xml:space="preserve"> over the course of the trials </w:t>
      </w:r>
      <w:r w:rsidR="0072173A">
        <w:t xml:space="preserve">to </w:t>
      </w:r>
      <w:r w:rsidRPr="0066370C">
        <w:t xml:space="preserve">determine if there </w:t>
      </w:r>
      <w:r w:rsidR="008409B6">
        <w:t>was</w:t>
      </w:r>
      <w:r w:rsidRPr="0066370C">
        <w:t xml:space="preserve"> a decline in food consumption as the trial progresse</w:t>
      </w:r>
      <w:r w:rsidR="0072173A">
        <w:t>d</w:t>
      </w:r>
      <w:r w:rsidRPr="0066370C">
        <w:t xml:space="preserve">.  Additionally, salamanders </w:t>
      </w:r>
      <w:commentRangeStart w:id="212"/>
      <w:r w:rsidRPr="0066370C">
        <w:t>w</w:t>
      </w:r>
      <w:r w:rsidR="0072173A">
        <w:t>ere</w:t>
      </w:r>
      <w:r w:rsidRPr="0066370C">
        <w:t xml:space="preserve"> weighed </w:t>
      </w:r>
      <w:commentRangeEnd w:id="212"/>
      <w:r w:rsidR="004A07E1">
        <w:rPr>
          <w:rStyle w:val="CommentReference"/>
        </w:rPr>
        <w:commentReference w:id="212"/>
      </w:r>
      <w:r w:rsidRPr="0066370C">
        <w:t xml:space="preserve">at the start and end of the trials </w:t>
      </w:r>
      <w:r w:rsidR="0072173A">
        <w:t xml:space="preserve">to </w:t>
      </w:r>
      <w:r w:rsidRPr="0066370C">
        <w:t>determine if a decline in weight occur</w:t>
      </w:r>
      <w:r w:rsidR="0072173A">
        <w:t>red</w:t>
      </w:r>
      <w:r w:rsidRPr="0066370C">
        <w:t>.</w:t>
      </w:r>
      <w:r w:rsidR="0072173A">
        <w:t xml:space="preserve">  These data provided us with a measure of sub-lethal effects</w:t>
      </w:r>
      <w:r w:rsidR="008409B6">
        <w:t xml:space="preserve">.  Generally, birds and mammals that have consumed anticoagulants will stop feeding and lose weight as the </w:t>
      </w:r>
      <w:del w:id="213" w:author="RSU" w:date="2017-12-12T10:08:00Z">
        <w:r w:rsidR="008409B6" w:rsidDel="000D5C79">
          <w:delText xml:space="preserve">symptoms </w:delText>
        </w:r>
      </w:del>
      <w:ins w:id="214" w:author="RSU" w:date="2017-12-12T10:08:00Z">
        <w:r w:rsidR="000D5C79">
          <w:t xml:space="preserve">signs </w:t>
        </w:r>
      </w:ins>
      <w:r w:rsidR="008409B6">
        <w:t xml:space="preserve">of </w:t>
      </w:r>
      <w:proofErr w:type="spellStart"/>
      <w:r w:rsidR="008409B6">
        <w:t>toxicosis</w:t>
      </w:r>
      <w:proofErr w:type="spellEnd"/>
      <w:r w:rsidR="008409B6">
        <w:t xml:space="preserve"> </w:t>
      </w:r>
      <w:commentRangeStart w:id="215"/>
      <w:r w:rsidR="008409B6">
        <w:t>advance.</w:t>
      </w:r>
      <w:commentRangeEnd w:id="215"/>
      <w:r w:rsidR="004A07E1">
        <w:rPr>
          <w:rStyle w:val="CommentReference"/>
        </w:rPr>
        <w:commentReference w:id="215"/>
      </w:r>
    </w:p>
    <w:p w:rsidR="00924807" w:rsidRPr="00924807" w:rsidRDefault="00924807" w:rsidP="009B0870">
      <w:pPr>
        <w:rPr>
          <w:bCs/>
        </w:rPr>
      </w:pPr>
    </w:p>
    <w:p w:rsidR="004A07E1" w:rsidRDefault="0066370C" w:rsidP="0066370C">
      <w:pPr>
        <w:rPr>
          <w:ins w:id="216" w:author="Gerry J McChesney" w:date="2018-01-10T16:33:00Z"/>
          <w:bCs/>
        </w:rPr>
      </w:pPr>
      <w:r w:rsidRPr="000A5D0D">
        <w:rPr>
          <w:bCs/>
          <w:rPrChange w:id="217" w:author="RSU" w:date="2017-12-12T08:13:00Z">
            <w:rPr>
              <w:rFonts w:ascii="Arial Narrow" w:hAnsi="Arial Narrow"/>
              <w:bCs/>
            </w:rPr>
          </w:rPrChange>
        </w:rPr>
        <w:t xml:space="preserve">Salamanders </w:t>
      </w:r>
      <w:r w:rsidRPr="000A5D0D">
        <w:rPr>
          <w:rPrChange w:id="218" w:author="RSU" w:date="2017-12-12T08:13:00Z">
            <w:rPr>
              <w:rFonts w:ascii="Arial Narrow" w:hAnsi="Arial Narrow"/>
            </w:rPr>
          </w:rPrChange>
        </w:rPr>
        <w:t>w</w:t>
      </w:r>
      <w:r w:rsidR="008409B6" w:rsidRPr="000A5D0D">
        <w:rPr>
          <w:rPrChange w:id="219" w:author="RSU" w:date="2017-12-12T08:13:00Z">
            <w:rPr>
              <w:rFonts w:ascii="Arial Narrow" w:hAnsi="Arial Narrow"/>
            </w:rPr>
          </w:rPrChange>
        </w:rPr>
        <w:t>ere</w:t>
      </w:r>
      <w:r w:rsidRPr="000A5D0D">
        <w:rPr>
          <w:rPrChange w:id="220" w:author="RSU" w:date="2017-12-12T08:13:00Z">
            <w:rPr>
              <w:rFonts w:ascii="Arial Narrow" w:hAnsi="Arial Narrow"/>
            </w:rPr>
          </w:rPrChange>
        </w:rPr>
        <w:t xml:space="preserve"> examined twice daily </w:t>
      </w:r>
      <w:r w:rsidRPr="000A5D0D">
        <w:rPr>
          <w:color w:val="000000"/>
          <w:rPrChange w:id="221" w:author="RSU" w:date="2017-12-12T08:13:00Z">
            <w:rPr>
              <w:rFonts w:ascii="Arial Narrow" w:hAnsi="Arial Narrow" w:cs="Helv"/>
              <w:color w:val="000000"/>
            </w:rPr>
          </w:rPrChange>
        </w:rPr>
        <w:t xml:space="preserve">by the </w:t>
      </w:r>
      <w:commentRangeStart w:id="222"/>
      <w:r w:rsidRPr="000A5D0D">
        <w:rPr>
          <w:color w:val="000000"/>
          <w:rPrChange w:id="223" w:author="RSU" w:date="2017-12-12T08:13:00Z">
            <w:rPr>
              <w:rFonts w:ascii="Arial Narrow" w:hAnsi="Arial Narrow" w:cs="Helv"/>
              <w:color w:val="000000"/>
            </w:rPr>
          </w:rPrChange>
        </w:rPr>
        <w:t xml:space="preserve">study director </w:t>
      </w:r>
      <w:commentRangeEnd w:id="222"/>
      <w:r w:rsidR="004A07E1">
        <w:rPr>
          <w:rStyle w:val="CommentReference"/>
        </w:rPr>
        <w:commentReference w:id="222"/>
      </w:r>
      <w:r w:rsidR="008409B6" w:rsidRPr="000A5D0D">
        <w:rPr>
          <w:color w:val="000000"/>
          <w:rPrChange w:id="224" w:author="RSU" w:date="2017-12-12T08:13:00Z">
            <w:rPr>
              <w:rFonts w:ascii="Arial Narrow" w:hAnsi="Arial Narrow" w:cs="Helv"/>
              <w:color w:val="000000"/>
            </w:rPr>
          </w:rPrChange>
        </w:rPr>
        <w:t xml:space="preserve">and/or study staff </w:t>
      </w:r>
      <w:r w:rsidRPr="000A5D0D">
        <w:rPr>
          <w:rPrChange w:id="225" w:author="RSU" w:date="2017-12-12T08:13:00Z">
            <w:rPr>
              <w:rFonts w:ascii="Arial Narrow" w:hAnsi="Arial Narrow"/>
            </w:rPr>
          </w:rPrChange>
        </w:rPr>
        <w:t>and their condition and any mortalities w</w:t>
      </w:r>
      <w:r w:rsidR="008409B6" w:rsidRPr="000A5D0D">
        <w:rPr>
          <w:rPrChange w:id="226" w:author="RSU" w:date="2017-12-12T08:13:00Z">
            <w:rPr>
              <w:rFonts w:ascii="Arial Narrow" w:hAnsi="Arial Narrow"/>
            </w:rPr>
          </w:rPrChange>
        </w:rPr>
        <w:t>ere</w:t>
      </w:r>
      <w:r w:rsidRPr="000A5D0D">
        <w:rPr>
          <w:rPrChange w:id="227" w:author="RSU" w:date="2017-12-12T08:13:00Z">
            <w:rPr>
              <w:rFonts w:ascii="Arial Narrow" w:hAnsi="Arial Narrow"/>
            </w:rPr>
          </w:rPrChange>
        </w:rPr>
        <w:t xml:space="preserve"> recorded.  Animals </w:t>
      </w:r>
      <w:r w:rsidR="008409B6" w:rsidRPr="000A5D0D">
        <w:rPr>
          <w:rPrChange w:id="228" w:author="RSU" w:date="2017-12-12T08:13:00Z">
            <w:rPr>
              <w:rFonts w:ascii="Arial Narrow" w:hAnsi="Arial Narrow"/>
            </w:rPr>
          </w:rPrChange>
        </w:rPr>
        <w:t xml:space="preserve">were </w:t>
      </w:r>
      <w:r w:rsidRPr="000A5D0D">
        <w:rPr>
          <w:rPrChange w:id="229" w:author="RSU" w:date="2017-12-12T08:13:00Z">
            <w:rPr>
              <w:rFonts w:ascii="Arial Narrow" w:hAnsi="Arial Narrow"/>
            </w:rPr>
          </w:rPrChange>
        </w:rPr>
        <w:t xml:space="preserve">examined more frequently as </w:t>
      </w:r>
      <w:del w:id="230" w:author="RSU" w:date="2017-12-12T10:08:00Z">
        <w:r w:rsidRPr="000A5D0D" w:rsidDel="000D5C79">
          <w:rPr>
            <w:rPrChange w:id="231" w:author="RSU" w:date="2017-12-12T08:13:00Z">
              <w:rPr>
                <w:rFonts w:ascii="Arial Narrow" w:hAnsi="Arial Narrow"/>
              </w:rPr>
            </w:rPrChange>
          </w:rPr>
          <w:delText xml:space="preserve">symptoms </w:delText>
        </w:r>
      </w:del>
      <w:ins w:id="232" w:author="RSU" w:date="2017-12-12T10:08:00Z">
        <w:r w:rsidR="000D5C79">
          <w:t>signs</w:t>
        </w:r>
        <w:r w:rsidR="000D5C79" w:rsidRPr="000A5D0D">
          <w:rPr>
            <w:rPrChange w:id="233" w:author="RSU" w:date="2017-12-12T08:13:00Z">
              <w:rPr>
                <w:rFonts w:ascii="Arial Narrow" w:hAnsi="Arial Narrow"/>
              </w:rPr>
            </w:rPrChange>
          </w:rPr>
          <w:t xml:space="preserve"> </w:t>
        </w:r>
      </w:ins>
      <w:commentRangeStart w:id="234"/>
      <w:ins w:id="235" w:author="Gerry J McChesney" w:date="2018-01-10T16:30:00Z">
        <w:r w:rsidR="004A07E1">
          <w:t>of toxicant exposure</w:t>
        </w:r>
        <w:commentRangeEnd w:id="234"/>
        <w:r w:rsidR="004A07E1">
          <w:rPr>
            <w:rStyle w:val="CommentReference"/>
          </w:rPr>
          <w:commentReference w:id="234"/>
        </w:r>
        <w:r w:rsidR="004A07E1">
          <w:t xml:space="preserve"> </w:t>
        </w:r>
      </w:ins>
      <w:r w:rsidRPr="000A5D0D">
        <w:rPr>
          <w:rPrChange w:id="236" w:author="RSU" w:date="2017-12-12T08:13:00Z">
            <w:rPr>
              <w:rFonts w:ascii="Arial Narrow" w:hAnsi="Arial Narrow"/>
            </w:rPr>
          </w:rPrChange>
        </w:rPr>
        <w:t>progress</w:t>
      </w:r>
      <w:r w:rsidR="008409B6" w:rsidRPr="000A5D0D">
        <w:rPr>
          <w:rPrChange w:id="237" w:author="RSU" w:date="2017-12-12T08:13:00Z">
            <w:rPr>
              <w:rFonts w:ascii="Arial Narrow" w:hAnsi="Arial Narrow"/>
            </w:rPr>
          </w:rPrChange>
        </w:rPr>
        <w:t>ed</w:t>
      </w:r>
      <w:r w:rsidRPr="000A5D0D">
        <w:rPr>
          <w:rPrChange w:id="238" w:author="RSU" w:date="2017-12-12T08:13:00Z">
            <w:rPr>
              <w:rFonts w:ascii="Arial Narrow" w:hAnsi="Arial Narrow"/>
            </w:rPr>
          </w:rPrChange>
        </w:rPr>
        <w:t>, but how frequently depend</w:t>
      </w:r>
      <w:r w:rsidR="008409B6" w:rsidRPr="000A5D0D">
        <w:rPr>
          <w:rPrChange w:id="239" w:author="RSU" w:date="2017-12-12T08:13:00Z">
            <w:rPr>
              <w:rFonts w:ascii="Arial Narrow" w:hAnsi="Arial Narrow"/>
            </w:rPr>
          </w:rPrChange>
        </w:rPr>
        <w:t>ed</w:t>
      </w:r>
      <w:r w:rsidRPr="000A5D0D">
        <w:rPr>
          <w:rPrChange w:id="240" w:author="RSU" w:date="2017-12-12T08:13:00Z">
            <w:rPr>
              <w:rFonts w:ascii="Arial Narrow" w:hAnsi="Arial Narrow"/>
            </w:rPr>
          </w:rPrChange>
        </w:rPr>
        <w:t xml:space="preserve"> on how quickly the </w:t>
      </w:r>
      <w:del w:id="241" w:author="RSU" w:date="2017-12-12T10:08:00Z">
        <w:r w:rsidRPr="000A5D0D" w:rsidDel="000D5C79">
          <w:rPr>
            <w:rPrChange w:id="242" w:author="RSU" w:date="2017-12-12T08:13:00Z">
              <w:rPr>
                <w:rFonts w:ascii="Arial Narrow" w:hAnsi="Arial Narrow"/>
              </w:rPr>
            </w:rPrChange>
          </w:rPr>
          <w:delText xml:space="preserve">symptoms </w:delText>
        </w:r>
      </w:del>
      <w:ins w:id="243" w:author="RSU" w:date="2017-12-12T10:08:00Z">
        <w:r w:rsidR="000D5C79" w:rsidRPr="000A5D0D">
          <w:rPr>
            <w:rPrChange w:id="244" w:author="RSU" w:date="2017-12-12T08:13:00Z">
              <w:rPr>
                <w:rFonts w:ascii="Arial Narrow" w:hAnsi="Arial Narrow"/>
              </w:rPr>
            </w:rPrChange>
          </w:rPr>
          <w:t>s</w:t>
        </w:r>
        <w:r w:rsidR="000D5C79">
          <w:t>ign</w:t>
        </w:r>
        <w:r w:rsidR="000D5C79" w:rsidRPr="000A5D0D">
          <w:rPr>
            <w:rPrChange w:id="245" w:author="RSU" w:date="2017-12-12T08:13:00Z">
              <w:rPr>
                <w:rFonts w:ascii="Arial Narrow" w:hAnsi="Arial Narrow"/>
              </w:rPr>
            </w:rPrChange>
          </w:rPr>
          <w:t xml:space="preserve">s </w:t>
        </w:r>
      </w:ins>
      <w:r w:rsidRPr="000A5D0D">
        <w:rPr>
          <w:rPrChange w:id="246" w:author="RSU" w:date="2017-12-12T08:13:00Z">
            <w:rPr>
              <w:rFonts w:ascii="Arial Narrow" w:hAnsi="Arial Narrow"/>
            </w:rPr>
          </w:rPrChange>
        </w:rPr>
        <w:t>progress</w:t>
      </w:r>
      <w:r w:rsidR="008409B6" w:rsidRPr="000A5D0D">
        <w:rPr>
          <w:rPrChange w:id="247" w:author="RSU" w:date="2017-12-12T08:13:00Z">
            <w:rPr>
              <w:rFonts w:ascii="Arial Narrow" w:hAnsi="Arial Narrow"/>
            </w:rPr>
          </w:rPrChange>
        </w:rPr>
        <w:t>ed</w:t>
      </w:r>
      <w:r w:rsidRPr="000A5D0D">
        <w:rPr>
          <w:rPrChange w:id="248" w:author="RSU" w:date="2017-12-12T08:13:00Z">
            <w:rPr>
              <w:rFonts w:ascii="Arial Narrow" w:hAnsi="Arial Narrow"/>
            </w:rPr>
          </w:rPrChange>
        </w:rPr>
        <w:t xml:space="preserve">.  If any animal </w:t>
      </w:r>
      <w:r w:rsidR="008409B6" w:rsidRPr="000A5D0D">
        <w:rPr>
          <w:rPrChange w:id="249" w:author="RSU" w:date="2017-12-12T08:13:00Z">
            <w:rPr>
              <w:rFonts w:ascii="Arial Narrow" w:hAnsi="Arial Narrow"/>
            </w:rPr>
          </w:rPrChange>
        </w:rPr>
        <w:t xml:space="preserve">was </w:t>
      </w:r>
      <w:r w:rsidRPr="000A5D0D">
        <w:rPr>
          <w:rPrChange w:id="250" w:author="RSU" w:date="2017-12-12T08:13:00Z">
            <w:rPr>
              <w:rFonts w:ascii="Arial Narrow" w:hAnsi="Arial Narrow"/>
            </w:rPr>
          </w:rPrChange>
        </w:rPr>
        <w:t xml:space="preserve">observed, in the opinion of research or animal care staff, </w:t>
      </w:r>
      <w:r w:rsidR="008409B6" w:rsidRPr="000A5D0D">
        <w:rPr>
          <w:rPrChange w:id="251" w:author="RSU" w:date="2017-12-12T08:13:00Z">
            <w:rPr>
              <w:rFonts w:ascii="Arial Narrow" w:hAnsi="Arial Narrow"/>
            </w:rPr>
          </w:rPrChange>
        </w:rPr>
        <w:t xml:space="preserve">to be </w:t>
      </w:r>
      <w:r w:rsidRPr="000A5D0D">
        <w:rPr>
          <w:rPrChange w:id="252" w:author="RSU" w:date="2017-12-12T08:13:00Z">
            <w:rPr>
              <w:rFonts w:ascii="Arial Narrow" w:hAnsi="Arial Narrow"/>
            </w:rPr>
          </w:rPrChange>
        </w:rPr>
        <w:t>experiencing more than momentary pain or distress, they contact</w:t>
      </w:r>
      <w:r w:rsidR="008409B6" w:rsidRPr="000A5D0D">
        <w:rPr>
          <w:rPrChange w:id="253" w:author="RSU" w:date="2017-12-12T08:13:00Z">
            <w:rPr>
              <w:rFonts w:ascii="Arial Narrow" w:hAnsi="Arial Narrow"/>
            </w:rPr>
          </w:rPrChange>
        </w:rPr>
        <w:t>ed</w:t>
      </w:r>
      <w:r w:rsidRPr="000A5D0D">
        <w:rPr>
          <w:rPrChange w:id="254" w:author="RSU" w:date="2017-12-12T08:13:00Z">
            <w:rPr>
              <w:rFonts w:ascii="Arial Narrow" w:hAnsi="Arial Narrow"/>
            </w:rPr>
          </w:rPrChange>
        </w:rPr>
        <w:t xml:space="preserve"> the Study Director</w:t>
      </w:r>
      <w:r w:rsidR="008409B6" w:rsidRPr="000A5D0D">
        <w:rPr>
          <w:rPrChange w:id="255" w:author="RSU" w:date="2017-12-12T08:13:00Z">
            <w:rPr>
              <w:rFonts w:ascii="Arial Narrow" w:hAnsi="Arial Narrow"/>
            </w:rPr>
          </w:rPrChange>
        </w:rPr>
        <w:t xml:space="preserve"> and/or </w:t>
      </w:r>
      <w:r w:rsidRPr="000A5D0D">
        <w:rPr>
          <w:rPrChange w:id="256" w:author="RSU" w:date="2017-12-12T08:13:00Z">
            <w:rPr>
              <w:rFonts w:ascii="Arial Narrow" w:hAnsi="Arial Narrow"/>
            </w:rPr>
          </w:rPrChange>
        </w:rPr>
        <w:t xml:space="preserve">the Attending Veterinarian to have the animal examined and possibly euthanized.  Signs of severe pain and distress and of a moribund condition </w:t>
      </w:r>
      <w:r w:rsidR="008409B6" w:rsidRPr="000A5D0D">
        <w:rPr>
          <w:rPrChange w:id="257" w:author="RSU" w:date="2017-12-12T08:13:00Z">
            <w:rPr>
              <w:rFonts w:ascii="Arial Narrow" w:hAnsi="Arial Narrow"/>
            </w:rPr>
          </w:rPrChange>
        </w:rPr>
        <w:t>that w</w:t>
      </w:r>
      <w:del w:id="258" w:author="RSU" w:date="2017-12-12T10:09:00Z">
        <w:r w:rsidR="008409B6" w:rsidRPr="000A5D0D" w:rsidDel="000D5C79">
          <w:rPr>
            <w:rPrChange w:id="259" w:author="RSU" w:date="2017-12-12T08:13:00Z">
              <w:rPr>
                <w:rFonts w:ascii="Arial Narrow" w:hAnsi="Arial Narrow"/>
              </w:rPr>
            </w:rPrChange>
          </w:rPr>
          <w:delText>as</w:delText>
        </w:r>
      </w:del>
      <w:ins w:id="260" w:author="RSU" w:date="2017-12-12T10:09:00Z">
        <w:r w:rsidR="000D5C79">
          <w:t>ere</w:t>
        </w:r>
      </w:ins>
      <w:r w:rsidR="008409B6" w:rsidRPr="000A5D0D">
        <w:rPr>
          <w:rPrChange w:id="261" w:author="RSU" w:date="2017-12-12T08:13:00Z">
            <w:rPr>
              <w:rFonts w:ascii="Arial Narrow" w:hAnsi="Arial Narrow"/>
            </w:rPr>
          </w:rPrChange>
        </w:rPr>
        <w:t xml:space="preserve"> </w:t>
      </w:r>
      <w:r w:rsidRPr="000A5D0D">
        <w:rPr>
          <w:rPrChange w:id="262" w:author="RSU" w:date="2017-12-12T08:13:00Z">
            <w:rPr>
              <w:rFonts w:ascii="Arial Narrow" w:hAnsi="Arial Narrow"/>
            </w:rPr>
          </w:rPrChange>
        </w:rPr>
        <w:t xml:space="preserve">used as criteria for humane killing of study animals listed by </w:t>
      </w:r>
      <w:proofErr w:type="spellStart"/>
      <w:ins w:id="263" w:author="RSU" w:date="2017-12-12T10:10:00Z">
        <w:r w:rsidR="000D5C79" w:rsidRPr="000D5C79">
          <w:t>Organisation</w:t>
        </w:r>
        <w:proofErr w:type="spellEnd"/>
        <w:r w:rsidR="000D5C79" w:rsidRPr="000D5C79">
          <w:t xml:space="preserve"> for Economic Co-operation and Development</w:t>
        </w:r>
      </w:ins>
      <w:del w:id="264" w:author="RSU" w:date="2017-12-12T10:10:00Z">
        <w:r w:rsidRPr="000A5D0D" w:rsidDel="000D5C79">
          <w:rPr>
            <w:rPrChange w:id="265" w:author="RSU" w:date="2017-12-12T08:13:00Z">
              <w:rPr>
                <w:rFonts w:ascii="Arial Narrow" w:hAnsi="Arial Narrow"/>
              </w:rPr>
            </w:rPrChange>
          </w:rPr>
          <w:delText>OECD</w:delText>
        </w:r>
      </w:del>
      <w:r w:rsidRPr="000A5D0D">
        <w:rPr>
          <w:rPrChange w:id="266" w:author="RSU" w:date="2017-12-12T08:13:00Z">
            <w:rPr>
              <w:rFonts w:ascii="Arial Narrow" w:hAnsi="Arial Narrow"/>
            </w:rPr>
          </w:rPrChange>
        </w:rPr>
        <w:t xml:space="preserve"> (2000) include</w:t>
      </w:r>
      <w:r w:rsidR="008409B6" w:rsidRPr="000A5D0D">
        <w:rPr>
          <w:rPrChange w:id="267" w:author="RSU" w:date="2017-12-12T08:13:00Z">
            <w:rPr>
              <w:rFonts w:ascii="Arial Narrow" w:hAnsi="Arial Narrow"/>
            </w:rPr>
          </w:rPrChange>
        </w:rPr>
        <w:t>d</w:t>
      </w:r>
      <w:r w:rsidRPr="000A5D0D">
        <w:rPr>
          <w:rPrChange w:id="268" w:author="RSU" w:date="2017-12-12T08:13:00Z">
            <w:rPr>
              <w:rFonts w:ascii="Arial Narrow" w:hAnsi="Arial Narrow"/>
            </w:rPr>
          </w:rPrChange>
        </w:rPr>
        <w:t xml:space="preserve"> abnormal vocalization, persistent difficult labored </w:t>
      </w:r>
      <w:r w:rsidRPr="000A5D0D">
        <w:rPr>
          <w:rPrChange w:id="269" w:author="RSU" w:date="2017-12-12T08:13:00Z">
            <w:rPr>
              <w:rFonts w:ascii="Arial Narrow" w:hAnsi="Arial Narrow"/>
            </w:rPr>
          </w:rPrChange>
        </w:rPr>
        <w:lastRenderedPageBreak/>
        <w:t xml:space="preserve">breathing, prolonged impaired ambulation preventing the animal from </w:t>
      </w:r>
      <w:commentRangeStart w:id="270"/>
      <w:r w:rsidRPr="000A5D0D">
        <w:rPr>
          <w:rPrChange w:id="271" w:author="RSU" w:date="2017-12-12T08:13:00Z">
            <w:rPr>
              <w:rFonts w:ascii="Arial Narrow" w:hAnsi="Arial Narrow"/>
            </w:rPr>
          </w:rPrChange>
        </w:rPr>
        <w:t>reaching or water</w:t>
      </w:r>
      <w:commentRangeEnd w:id="270"/>
      <w:r w:rsidR="004A07E1">
        <w:rPr>
          <w:rStyle w:val="CommentReference"/>
        </w:rPr>
        <w:commentReference w:id="270"/>
      </w:r>
      <w:r w:rsidRPr="000A5D0D">
        <w:rPr>
          <w:rPrChange w:id="272" w:author="RSU" w:date="2017-12-12T08:13:00Z">
            <w:rPr>
              <w:rFonts w:ascii="Arial Narrow" w:hAnsi="Arial Narrow"/>
            </w:rPr>
          </w:rPrChange>
        </w:rPr>
        <w:t xml:space="preserve">, persistent convulsions, and significant blood loss. </w:t>
      </w:r>
      <w:r w:rsidR="008409B6" w:rsidRPr="000A5D0D">
        <w:rPr>
          <w:rPrChange w:id="273" w:author="RSU" w:date="2017-12-12T08:13:00Z">
            <w:rPr>
              <w:rFonts w:ascii="Arial Narrow" w:hAnsi="Arial Narrow"/>
            </w:rPr>
          </w:rPrChange>
        </w:rPr>
        <w:t xml:space="preserve"> </w:t>
      </w:r>
      <w:r w:rsidRPr="000A5D0D">
        <w:rPr>
          <w:rPrChange w:id="274" w:author="RSU" w:date="2017-12-12T08:13:00Z">
            <w:rPr>
              <w:rFonts w:ascii="Arial Narrow" w:hAnsi="Arial Narrow"/>
            </w:rPr>
          </w:rPrChange>
        </w:rPr>
        <w:t>Dead salamanders w</w:t>
      </w:r>
      <w:r w:rsidR="008409B6" w:rsidRPr="000A5D0D">
        <w:rPr>
          <w:rPrChange w:id="275" w:author="RSU" w:date="2017-12-12T08:13:00Z">
            <w:rPr>
              <w:rFonts w:ascii="Arial Narrow" w:hAnsi="Arial Narrow"/>
            </w:rPr>
          </w:rPrChange>
        </w:rPr>
        <w:t>ere</w:t>
      </w:r>
      <w:r w:rsidRPr="000A5D0D">
        <w:rPr>
          <w:rPrChange w:id="276" w:author="RSU" w:date="2017-12-12T08:13:00Z">
            <w:rPr>
              <w:rFonts w:ascii="Arial Narrow" w:hAnsi="Arial Narrow"/>
            </w:rPr>
          </w:rPrChange>
        </w:rPr>
        <w:t xml:space="preserve"> weighed and placed in individual, labeled zip-lock bags and </w:t>
      </w:r>
      <w:r w:rsidR="008409B6" w:rsidRPr="000A5D0D">
        <w:rPr>
          <w:rPrChange w:id="277" w:author="RSU" w:date="2017-12-12T08:13:00Z">
            <w:rPr>
              <w:rFonts w:ascii="Arial Narrow" w:hAnsi="Arial Narrow"/>
            </w:rPr>
          </w:rPrChange>
        </w:rPr>
        <w:t xml:space="preserve">frozen </w:t>
      </w:r>
      <w:r w:rsidRPr="000A5D0D">
        <w:rPr>
          <w:rPrChange w:id="278" w:author="RSU" w:date="2017-12-12T08:13:00Z">
            <w:rPr>
              <w:rFonts w:ascii="Arial Narrow" w:hAnsi="Arial Narrow"/>
            </w:rPr>
          </w:rPrChange>
        </w:rPr>
        <w:t xml:space="preserve">for later </w:t>
      </w:r>
      <w:r w:rsidR="008409B6" w:rsidRPr="000A5D0D">
        <w:rPr>
          <w:rPrChange w:id="279" w:author="RSU" w:date="2017-12-12T08:13:00Z">
            <w:rPr>
              <w:rFonts w:ascii="Arial Narrow" w:hAnsi="Arial Narrow"/>
            </w:rPr>
          </w:rPrChange>
        </w:rPr>
        <w:t xml:space="preserve">rodenticide residue determination by the Analytical Chemistry </w:t>
      </w:r>
      <w:r w:rsidR="000022C4" w:rsidRPr="000A5D0D">
        <w:rPr>
          <w:rPrChange w:id="280" w:author="RSU" w:date="2017-12-12T08:13:00Z">
            <w:rPr>
              <w:rFonts w:ascii="Arial Narrow" w:hAnsi="Arial Narrow"/>
            </w:rPr>
          </w:rPrChange>
        </w:rPr>
        <w:t>Unit</w:t>
      </w:r>
      <w:r w:rsidR="006B0B85" w:rsidRPr="000A5D0D">
        <w:rPr>
          <w:rPrChange w:id="281" w:author="RSU" w:date="2017-12-12T08:13:00Z">
            <w:rPr>
              <w:rFonts w:ascii="Arial Narrow" w:hAnsi="Arial Narrow"/>
            </w:rPr>
          </w:rPrChange>
        </w:rPr>
        <w:t xml:space="preserve"> (ACU)</w:t>
      </w:r>
      <w:r w:rsidR="000022C4" w:rsidRPr="000A5D0D">
        <w:rPr>
          <w:rPrChange w:id="282" w:author="RSU" w:date="2017-12-12T08:13:00Z">
            <w:rPr>
              <w:rFonts w:ascii="Arial Narrow" w:hAnsi="Arial Narrow"/>
            </w:rPr>
          </w:rPrChange>
        </w:rPr>
        <w:t xml:space="preserve"> </w:t>
      </w:r>
      <w:r w:rsidR="008409B6" w:rsidRPr="000A5D0D">
        <w:rPr>
          <w:rPrChange w:id="283" w:author="RSU" w:date="2017-12-12T08:13:00Z">
            <w:rPr>
              <w:rFonts w:ascii="Arial Narrow" w:hAnsi="Arial Narrow"/>
            </w:rPr>
          </w:rPrChange>
        </w:rPr>
        <w:t>staff</w:t>
      </w:r>
      <w:r w:rsidRPr="000A5D0D">
        <w:rPr>
          <w:rPrChange w:id="284" w:author="RSU" w:date="2017-12-12T08:13:00Z">
            <w:rPr>
              <w:rFonts w:ascii="Arial Narrow" w:hAnsi="Arial Narrow"/>
            </w:rPr>
          </w:rPrChange>
        </w:rPr>
        <w:t xml:space="preserve">.  All surviving salamanders </w:t>
      </w:r>
      <w:r w:rsidRPr="000A5D0D">
        <w:rPr>
          <w:bCs/>
          <w:rPrChange w:id="285" w:author="RSU" w:date="2017-12-12T08:13:00Z">
            <w:rPr>
              <w:rFonts w:ascii="Arial Narrow" w:hAnsi="Arial Narrow"/>
              <w:bCs/>
            </w:rPr>
          </w:rPrChange>
        </w:rPr>
        <w:t>w</w:t>
      </w:r>
      <w:r w:rsidR="000022C4" w:rsidRPr="000A5D0D">
        <w:rPr>
          <w:bCs/>
          <w:rPrChange w:id="286" w:author="RSU" w:date="2017-12-12T08:13:00Z">
            <w:rPr>
              <w:rFonts w:ascii="Arial Narrow" w:hAnsi="Arial Narrow"/>
              <w:bCs/>
            </w:rPr>
          </w:rPrChange>
        </w:rPr>
        <w:t>ere</w:t>
      </w:r>
      <w:r w:rsidRPr="000A5D0D">
        <w:rPr>
          <w:bCs/>
          <w:rPrChange w:id="287" w:author="RSU" w:date="2017-12-12T08:13:00Z">
            <w:rPr>
              <w:rFonts w:ascii="Arial Narrow" w:hAnsi="Arial Narrow"/>
              <w:bCs/>
            </w:rPr>
          </w:rPrChange>
        </w:rPr>
        <w:t xml:space="preserve"> euthanized </w:t>
      </w:r>
      <w:r w:rsidR="000022C4" w:rsidRPr="000A5D0D">
        <w:rPr>
          <w:bCs/>
          <w:rPrChange w:id="288" w:author="RSU" w:date="2017-12-12T08:13:00Z">
            <w:rPr>
              <w:rFonts w:ascii="Arial Narrow" w:hAnsi="Arial Narrow"/>
              <w:bCs/>
            </w:rPr>
          </w:rPrChange>
        </w:rPr>
        <w:t xml:space="preserve">at the </w:t>
      </w:r>
      <w:r w:rsidRPr="000A5D0D">
        <w:rPr>
          <w:bCs/>
          <w:rPrChange w:id="289" w:author="RSU" w:date="2017-12-12T08:13:00Z">
            <w:rPr>
              <w:rFonts w:ascii="Arial Narrow" w:hAnsi="Arial Narrow"/>
              <w:bCs/>
            </w:rPr>
          </w:rPrChange>
        </w:rPr>
        <w:t>end of the study</w:t>
      </w:r>
      <w:r w:rsidR="000022C4" w:rsidRPr="000A5D0D">
        <w:rPr>
          <w:bCs/>
          <w:rPrChange w:id="290" w:author="RSU" w:date="2017-12-12T08:13:00Z">
            <w:rPr>
              <w:rFonts w:ascii="Arial Narrow" w:hAnsi="Arial Narrow"/>
              <w:bCs/>
            </w:rPr>
          </w:rPrChange>
        </w:rPr>
        <w:t xml:space="preserve"> using MS222</w:t>
      </w:r>
      <w:r w:rsidR="006B0B85" w:rsidRPr="000A5D0D">
        <w:rPr>
          <w:bCs/>
          <w:rPrChange w:id="291" w:author="RSU" w:date="2017-12-12T08:13:00Z">
            <w:rPr>
              <w:rFonts w:ascii="Arial Narrow" w:hAnsi="Arial Narrow"/>
              <w:bCs/>
            </w:rPr>
          </w:rPrChange>
        </w:rPr>
        <w:t xml:space="preserve"> for later submission to ACU staff. </w:t>
      </w:r>
    </w:p>
    <w:p w:rsidR="004A07E1" w:rsidRDefault="004A07E1" w:rsidP="0066370C">
      <w:pPr>
        <w:rPr>
          <w:ins w:id="292" w:author="Gerry J McChesney" w:date="2018-01-10T16:33:00Z"/>
          <w:bCs/>
        </w:rPr>
      </w:pPr>
    </w:p>
    <w:p w:rsidR="0066370C" w:rsidRPr="000A5D0D" w:rsidRDefault="000022C4" w:rsidP="0066370C">
      <w:pPr>
        <w:rPr>
          <w:bCs/>
          <w:rPrChange w:id="293" w:author="RSU" w:date="2017-12-12T08:13:00Z">
            <w:rPr>
              <w:rFonts w:ascii="Arial Narrow" w:hAnsi="Arial Narrow"/>
              <w:bCs/>
            </w:rPr>
          </w:rPrChange>
        </w:rPr>
      </w:pPr>
      <w:r w:rsidRPr="000A5D0D">
        <w:rPr>
          <w:bCs/>
          <w:rPrChange w:id="294" w:author="RSU" w:date="2017-12-12T08:13:00Z">
            <w:rPr>
              <w:rFonts w:ascii="Arial Narrow" w:hAnsi="Arial Narrow"/>
              <w:bCs/>
            </w:rPr>
          </w:rPrChange>
        </w:rPr>
        <w:t xml:space="preserve"> </w:t>
      </w:r>
      <w:del w:id="295" w:author="RSU" w:date="2017-12-12T10:11:00Z">
        <w:r w:rsidR="006B0B85" w:rsidRPr="000A5D0D" w:rsidDel="000D5C79">
          <w:rPr>
            <w:bCs/>
            <w:rPrChange w:id="296" w:author="RSU" w:date="2017-12-12T08:13:00Z">
              <w:rPr>
                <w:rFonts w:ascii="Arial Narrow" w:hAnsi="Arial Narrow"/>
                <w:bCs/>
              </w:rPr>
            </w:rPrChange>
          </w:rPr>
          <w:delText xml:space="preserve">Aniedes </w:delText>
        </w:r>
      </w:del>
      <w:commentRangeStart w:id="297"/>
      <w:proofErr w:type="spellStart"/>
      <w:ins w:id="298" w:author="RSU" w:date="2017-12-12T10:11:00Z">
        <w:r w:rsidR="000D5C79" w:rsidRPr="009C4884">
          <w:rPr>
            <w:bCs/>
            <w:i/>
            <w:rPrChange w:id="299" w:author="RSU" w:date="2017-12-12T10:16:00Z">
              <w:rPr>
                <w:rFonts w:ascii="Arial Narrow" w:hAnsi="Arial Narrow"/>
                <w:bCs/>
              </w:rPr>
            </w:rPrChange>
          </w:rPr>
          <w:t>Aneides</w:t>
        </w:r>
        <w:proofErr w:type="spellEnd"/>
        <w:r w:rsidR="000D5C79" w:rsidRPr="000A5D0D">
          <w:rPr>
            <w:bCs/>
            <w:rPrChange w:id="300" w:author="RSU" w:date="2017-12-12T08:13:00Z">
              <w:rPr>
                <w:rFonts w:ascii="Arial Narrow" w:hAnsi="Arial Narrow"/>
                <w:bCs/>
              </w:rPr>
            </w:rPrChange>
          </w:rPr>
          <w:t xml:space="preserve"> </w:t>
        </w:r>
      </w:ins>
      <w:r w:rsidR="006B0B85" w:rsidRPr="000A5D0D">
        <w:rPr>
          <w:bCs/>
          <w:rPrChange w:id="301" w:author="RSU" w:date="2017-12-12T08:13:00Z">
            <w:rPr>
              <w:rFonts w:ascii="Arial Narrow" w:hAnsi="Arial Narrow"/>
              <w:bCs/>
            </w:rPr>
          </w:rPrChange>
        </w:rPr>
        <w:t xml:space="preserve">and </w:t>
      </w:r>
      <w:proofErr w:type="spellStart"/>
      <w:r w:rsidR="006B0B85" w:rsidRPr="009C4884">
        <w:rPr>
          <w:bCs/>
          <w:i/>
          <w:rPrChange w:id="302" w:author="RSU" w:date="2017-12-12T10:16:00Z">
            <w:rPr>
              <w:rFonts w:ascii="Arial Narrow" w:hAnsi="Arial Narrow"/>
              <w:bCs/>
            </w:rPr>
          </w:rPrChange>
        </w:rPr>
        <w:t>Ensatina</w:t>
      </w:r>
      <w:commentRangeEnd w:id="297"/>
      <w:proofErr w:type="spellEnd"/>
      <w:r w:rsidR="004A07E1">
        <w:rPr>
          <w:rStyle w:val="CommentReference"/>
        </w:rPr>
        <w:commentReference w:id="297"/>
      </w:r>
      <w:r w:rsidR="006B0B85" w:rsidRPr="000A5D0D">
        <w:rPr>
          <w:bCs/>
          <w:rPrChange w:id="303" w:author="RSU" w:date="2017-12-12T08:13:00Z">
            <w:rPr>
              <w:rFonts w:ascii="Arial Narrow" w:hAnsi="Arial Narrow"/>
              <w:bCs/>
            </w:rPr>
          </w:rPrChange>
        </w:rPr>
        <w:t xml:space="preserve"> salamanders were necropsied at the end of the study to check for signs of internal hemorr</w:t>
      </w:r>
      <w:r w:rsidR="00CD43A4" w:rsidRPr="000A5D0D">
        <w:rPr>
          <w:bCs/>
          <w:rPrChange w:id="304" w:author="RSU" w:date="2017-12-12T08:13:00Z">
            <w:rPr>
              <w:rFonts w:ascii="Arial Narrow" w:hAnsi="Arial Narrow"/>
              <w:bCs/>
            </w:rPr>
          </w:rPrChange>
        </w:rPr>
        <w:t>h</w:t>
      </w:r>
      <w:r w:rsidR="006B0B85" w:rsidRPr="000A5D0D">
        <w:rPr>
          <w:bCs/>
          <w:rPrChange w:id="305" w:author="RSU" w:date="2017-12-12T08:13:00Z">
            <w:rPr>
              <w:rFonts w:ascii="Arial Narrow" w:hAnsi="Arial Narrow"/>
              <w:bCs/>
            </w:rPr>
          </w:rPrChange>
        </w:rPr>
        <w:t xml:space="preserve">aging (Stone et al. 1999).  </w:t>
      </w:r>
      <w:r w:rsidR="0066370C" w:rsidRPr="000A5D0D">
        <w:rPr>
          <w:bCs/>
          <w:rPrChange w:id="306" w:author="RSU" w:date="2017-12-12T08:13:00Z">
            <w:rPr>
              <w:rFonts w:ascii="Arial Narrow" w:hAnsi="Arial Narrow"/>
              <w:bCs/>
            </w:rPr>
          </w:rPrChange>
        </w:rPr>
        <w:t>Additionally, some crickets w</w:t>
      </w:r>
      <w:r w:rsidRPr="000A5D0D">
        <w:rPr>
          <w:bCs/>
          <w:rPrChange w:id="307" w:author="RSU" w:date="2017-12-12T08:13:00Z">
            <w:rPr>
              <w:rFonts w:ascii="Arial Narrow" w:hAnsi="Arial Narrow"/>
              <w:bCs/>
            </w:rPr>
          </w:rPrChange>
        </w:rPr>
        <w:t xml:space="preserve">ere </w:t>
      </w:r>
      <w:del w:id="308" w:author="RSU" w:date="2017-12-12T10:12:00Z">
        <w:r w:rsidR="0066370C" w:rsidRPr="000A5D0D" w:rsidDel="000D5C79">
          <w:rPr>
            <w:bCs/>
            <w:rPrChange w:id="309" w:author="RSU" w:date="2017-12-12T08:13:00Z">
              <w:rPr>
                <w:rFonts w:ascii="Arial Narrow" w:hAnsi="Arial Narrow"/>
                <w:bCs/>
              </w:rPr>
            </w:rPrChange>
          </w:rPr>
          <w:delText>used for residue analyses</w:delText>
        </w:r>
      </w:del>
      <w:ins w:id="310" w:author="RSU" w:date="2017-12-12T10:12:00Z">
        <w:r w:rsidR="000D5C79">
          <w:rPr>
            <w:bCs/>
          </w:rPr>
          <w:t>analyzed for rodenticide residues</w:t>
        </w:r>
      </w:ins>
      <w:r w:rsidR="0066370C" w:rsidRPr="000A5D0D">
        <w:rPr>
          <w:bCs/>
          <w:rPrChange w:id="311" w:author="RSU" w:date="2017-12-12T08:13:00Z">
            <w:rPr>
              <w:rFonts w:ascii="Arial Narrow" w:hAnsi="Arial Narrow"/>
              <w:bCs/>
            </w:rPr>
          </w:rPrChange>
        </w:rPr>
        <w:t xml:space="preserve"> along with samples of the water that had been exposed to the crushed pellets.</w:t>
      </w:r>
      <w:r w:rsidRPr="000A5D0D">
        <w:rPr>
          <w:bCs/>
          <w:rPrChange w:id="312" w:author="RSU" w:date="2017-12-12T08:13:00Z">
            <w:rPr>
              <w:rFonts w:ascii="Arial Narrow" w:hAnsi="Arial Narrow"/>
              <w:bCs/>
            </w:rPr>
          </w:rPrChange>
        </w:rPr>
        <w:t xml:space="preserve">  We also had </w:t>
      </w:r>
      <w:ins w:id="313" w:author="Gerry J McChesney" w:date="2018-01-10T16:33:00Z">
        <w:r w:rsidR="004A07E1">
          <w:rPr>
            <w:bCs/>
          </w:rPr>
          <w:t>a sample</w:t>
        </w:r>
      </w:ins>
      <w:del w:id="314" w:author="Gerry J McChesney" w:date="2018-01-10T16:33:00Z">
        <w:r w:rsidRPr="000A5D0D" w:rsidDel="004A07E1">
          <w:rPr>
            <w:bCs/>
            <w:rPrChange w:id="315" w:author="RSU" w:date="2017-12-12T08:13:00Z">
              <w:rPr>
                <w:rFonts w:ascii="Arial Narrow" w:hAnsi="Arial Narrow"/>
                <w:bCs/>
              </w:rPr>
            </w:rPrChange>
          </w:rPr>
          <w:delText>some</w:delText>
        </w:r>
      </w:del>
      <w:r w:rsidRPr="000A5D0D">
        <w:rPr>
          <w:bCs/>
          <w:rPrChange w:id="316" w:author="RSU" w:date="2017-12-12T08:13:00Z">
            <w:rPr>
              <w:rFonts w:ascii="Arial Narrow" w:hAnsi="Arial Narrow"/>
              <w:bCs/>
            </w:rPr>
          </w:rPrChange>
        </w:rPr>
        <w:t xml:space="preserve"> of rodenticide pellets analyzed for the concentration of active ingredients in them. </w:t>
      </w:r>
    </w:p>
    <w:p w:rsidR="00924807" w:rsidRPr="000A5D0D" w:rsidRDefault="00924807" w:rsidP="009B0870">
      <w:pPr>
        <w:rPr>
          <w:bCs/>
        </w:rPr>
      </w:pPr>
    </w:p>
    <w:p w:rsidR="00924807" w:rsidRPr="00924807" w:rsidRDefault="00924807" w:rsidP="009B0870">
      <w:pPr>
        <w:rPr>
          <w:bCs/>
        </w:rPr>
      </w:pPr>
    </w:p>
    <w:p w:rsidR="00F1456A" w:rsidRDefault="009B0870">
      <w:pPr>
        <w:rPr>
          <w:b/>
        </w:rPr>
      </w:pPr>
      <w:r w:rsidRPr="009B0870">
        <w:rPr>
          <w:b/>
        </w:rPr>
        <w:t>Results</w:t>
      </w:r>
    </w:p>
    <w:p w:rsidR="0066370C" w:rsidRDefault="0066370C" w:rsidP="0066370C">
      <w:pPr>
        <w:rPr>
          <w:ins w:id="317" w:author="RSU" w:date="2017-12-12T13:26:00Z"/>
        </w:rPr>
      </w:pPr>
    </w:p>
    <w:p w:rsidR="00B277B8" w:rsidRPr="00B277B8" w:rsidRDefault="00B277B8" w:rsidP="0066370C">
      <w:pPr>
        <w:rPr>
          <w:b/>
          <w:u w:val="single"/>
          <w:rPrChange w:id="318" w:author="RSU" w:date="2017-12-12T13:26:00Z">
            <w:rPr/>
          </w:rPrChange>
        </w:rPr>
      </w:pPr>
      <w:ins w:id="319" w:author="RSU" w:date="2017-12-12T13:26:00Z">
        <w:r w:rsidRPr="00B277B8">
          <w:rPr>
            <w:b/>
            <w:u w:val="single"/>
            <w:rPrChange w:id="320" w:author="RSU" w:date="2017-12-12T13:26:00Z">
              <w:rPr/>
            </w:rPrChange>
          </w:rPr>
          <w:t>Trial 1</w:t>
        </w:r>
      </w:ins>
    </w:p>
    <w:p w:rsidR="0066370C" w:rsidRDefault="0066370C" w:rsidP="0066370C">
      <w:commentRangeStart w:id="321"/>
      <w:del w:id="322" w:author="RSU" w:date="2017-12-12T10:14:00Z">
        <w:r w:rsidDel="009C4884">
          <w:delText xml:space="preserve">There were 2 trials conducted. The </w:delText>
        </w:r>
      </w:del>
      <w:ins w:id="323" w:author="RSU" w:date="2017-12-12T10:14:00Z">
        <w:r w:rsidR="009C4884">
          <w:t>S</w:t>
        </w:r>
      </w:ins>
      <w:commentRangeEnd w:id="321"/>
      <w:r w:rsidR="00F64DF2">
        <w:rPr>
          <w:rStyle w:val="CommentReference"/>
        </w:rPr>
        <w:commentReference w:id="321"/>
      </w:r>
      <w:ins w:id="324" w:author="RSU" w:date="2017-12-12T10:14:00Z">
        <w:r w:rsidR="009C4884">
          <w:t xml:space="preserve">ample sizes for </w:t>
        </w:r>
      </w:ins>
      <w:r w:rsidR="000022C4">
        <w:t xml:space="preserve">Trial 1 </w:t>
      </w:r>
      <w:del w:id="325" w:author="RSU" w:date="2017-12-12T10:14:00Z">
        <w:r w:rsidDel="009C4884">
          <w:delText xml:space="preserve">used </w:delText>
        </w:r>
      </w:del>
      <w:ins w:id="326" w:author="RSU" w:date="2017-12-12T10:14:00Z">
        <w:r w:rsidR="009C4884">
          <w:t xml:space="preserve">were </w:t>
        </w:r>
      </w:ins>
      <w:del w:id="327" w:author="RSU" w:date="2017-12-12T10:14:00Z">
        <w:r w:rsidDel="009C4884">
          <w:delText>Aneides (</w:delText>
        </w:r>
      </w:del>
      <w:r>
        <w:t>n= 12</w:t>
      </w:r>
      <w:del w:id="328" w:author="RSU" w:date="2017-12-12T10:14:00Z">
        <w:r w:rsidDel="009C4884">
          <w:delText>)</w:delText>
        </w:r>
      </w:del>
      <w:ins w:id="329" w:author="RSU" w:date="2017-12-12T10:14:00Z">
        <w:r w:rsidR="009C4884">
          <w:t xml:space="preserve"> for </w:t>
        </w:r>
        <w:proofErr w:type="spellStart"/>
        <w:r w:rsidR="009C4884" w:rsidRPr="009C4884">
          <w:rPr>
            <w:i/>
            <w:rPrChange w:id="330" w:author="RSU" w:date="2017-12-12T10:15:00Z">
              <w:rPr/>
            </w:rPrChange>
          </w:rPr>
          <w:t>Aneides</w:t>
        </w:r>
      </w:ins>
      <w:proofErr w:type="spellEnd"/>
      <w:r>
        <w:t xml:space="preserve"> and </w:t>
      </w:r>
      <w:del w:id="331" w:author="RSU" w:date="2017-12-12T10:15:00Z">
        <w:r w:rsidDel="009C4884">
          <w:delText>Ensatina (</w:delText>
        </w:r>
      </w:del>
      <w:r>
        <w:t>n= 8</w:t>
      </w:r>
      <w:del w:id="332" w:author="RSU" w:date="2017-12-12T10:15:00Z">
        <w:r w:rsidDel="009C4884">
          <w:delText>)</w:delText>
        </w:r>
      </w:del>
      <w:ins w:id="333" w:author="RSU" w:date="2017-12-12T10:15:00Z">
        <w:r w:rsidR="009C4884">
          <w:t xml:space="preserve"> for </w:t>
        </w:r>
        <w:proofErr w:type="spellStart"/>
        <w:r w:rsidR="009C4884" w:rsidRPr="009C4884">
          <w:rPr>
            <w:i/>
            <w:rPrChange w:id="334" w:author="RSU" w:date="2017-12-12T10:15:00Z">
              <w:rPr/>
            </w:rPrChange>
          </w:rPr>
          <w:t>Ensatina</w:t>
        </w:r>
      </w:ins>
      <w:proofErr w:type="spellEnd"/>
      <w:r>
        <w:t xml:space="preserve"> salamanders.  These were divided into 3 groups: </w:t>
      </w:r>
      <w:proofErr w:type="spellStart"/>
      <w:r>
        <w:t>brodifacoum</w:t>
      </w:r>
      <w:proofErr w:type="spellEnd"/>
      <w:r>
        <w:t xml:space="preserve"> exposure group (n= 7), </w:t>
      </w:r>
      <w:proofErr w:type="spellStart"/>
      <w:r>
        <w:t>diphacinone</w:t>
      </w:r>
      <w:proofErr w:type="spellEnd"/>
      <w:r>
        <w:t xml:space="preserve"> exposure group (n= 7), and a control group (no rodenticide exposure (n= 6)</w:t>
      </w:r>
      <w:ins w:id="335" w:author="RSU" w:date="2017-12-12T10:15:00Z">
        <w:r w:rsidR="009C4884">
          <w:t xml:space="preserve">, </w:t>
        </w:r>
      </w:ins>
      <w:del w:id="336" w:author="RSU" w:date="2017-12-12T10:15:00Z">
        <w:r w:rsidDel="009C4884">
          <w:delText xml:space="preserve"> and</w:delText>
        </w:r>
      </w:del>
      <w:ins w:id="337" w:author="RSU" w:date="2017-12-12T10:15:00Z">
        <w:r w:rsidR="009C4884">
          <w:t>with</w:t>
        </w:r>
      </w:ins>
      <w:r>
        <w:t xml:space="preserve"> each group contain</w:t>
      </w:r>
      <w:ins w:id="338" w:author="RSU" w:date="2017-12-12T10:15:00Z">
        <w:r w:rsidR="009C4884">
          <w:t>ing</w:t>
        </w:r>
      </w:ins>
      <w:del w:id="339" w:author="RSU" w:date="2017-12-12T10:15:00Z">
        <w:r w:rsidDel="009C4884">
          <w:delText>ed</w:delText>
        </w:r>
      </w:del>
      <w:r>
        <w:t xml:space="preserve"> some of both species</w:t>
      </w:r>
      <w:del w:id="340" w:author="RSU" w:date="2017-12-12T10:16:00Z">
        <w:r w:rsidDel="009C4884">
          <w:delText>,</w:delText>
        </w:r>
      </w:del>
      <w:ins w:id="341" w:author="RSU" w:date="2017-12-12T10:16:00Z">
        <w:r w:rsidR="009C4884">
          <w:t>.</w:t>
        </w:r>
      </w:ins>
    </w:p>
    <w:p w:rsidR="0066370C" w:rsidRDefault="0066370C" w:rsidP="0066370C">
      <w:pPr>
        <w:ind w:firstLine="720"/>
      </w:pPr>
    </w:p>
    <w:p w:rsidR="0066370C" w:rsidRDefault="0066370C" w:rsidP="0066370C">
      <w:r>
        <w:t xml:space="preserve">Both routes of exposure to </w:t>
      </w:r>
      <w:del w:id="342" w:author="RSU" w:date="2017-12-12T10:17:00Z">
        <w:r w:rsidDel="00331AD0">
          <w:delText xml:space="preserve">the </w:delText>
        </w:r>
      </w:del>
      <w:r>
        <w:t xml:space="preserve">rodenticides were used with the </w:t>
      </w:r>
      <w:del w:id="343" w:author="RSU" w:date="2017-12-12T10:17:00Z">
        <w:r w:rsidDel="00331AD0">
          <w:delText xml:space="preserve">2 </w:delText>
        </w:r>
      </w:del>
      <w:ins w:id="344" w:author="RSU" w:date="2017-12-12T10:17:00Z">
        <w:r w:rsidR="00331AD0">
          <w:t xml:space="preserve">two </w:t>
        </w:r>
      </w:ins>
      <w:r>
        <w:t>treatment groups: oral exposure (fed crickets dusted with powdered rodenticide) and dermal exposure (</w:t>
      </w:r>
      <w:ins w:id="345" w:author="RSU" w:date="2017-12-12T10:18:00Z">
        <w:r w:rsidR="00331AD0">
          <w:t xml:space="preserve">rodenticide-contaminated wet </w:t>
        </w:r>
      </w:ins>
      <w:r>
        <w:t>paper towels</w:t>
      </w:r>
      <w:ins w:id="346" w:author="RSU" w:date="2017-12-12T10:18:00Z">
        <w:r w:rsidR="00331AD0">
          <w:t>)</w:t>
        </w:r>
      </w:ins>
      <w:del w:id="347" w:author="RSU" w:date="2017-12-12T10:18:00Z">
        <w:r w:rsidDel="00331AD0">
          <w:delText xml:space="preserve"> in the cage wetted with water that had been soaked with crushed/powdered rodenticide pellets and then sprinkled with powered and crushed rodenticide pellets</w:delText>
        </w:r>
      </w:del>
      <w:r>
        <w:t>).</w:t>
      </w:r>
    </w:p>
    <w:p w:rsidR="000022C4" w:rsidRDefault="000022C4" w:rsidP="0066370C"/>
    <w:p w:rsidR="0066370C" w:rsidRDefault="00A36B05" w:rsidP="0066370C">
      <w:moveToRangeStart w:id="348" w:author="Gerry J McChesney" w:date="2018-01-10T17:45:00Z" w:name="move503369665"/>
      <w:moveTo w:id="349" w:author="Gerry J McChesney" w:date="2018-01-10T17:45:00Z">
        <w:r>
          <w:t>Table 1 summarizes the results of Trial 1.</w:t>
        </w:r>
      </w:moveTo>
      <w:moveToRangeEnd w:id="348"/>
      <w:ins w:id="350" w:author="Gerry J McChesney" w:date="2018-01-10T17:45:00Z">
        <w:r>
          <w:t xml:space="preserve"> </w:t>
        </w:r>
      </w:ins>
      <w:r w:rsidR="0066370C">
        <w:t xml:space="preserve">In the </w:t>
      </w:r>
      <w:proofErr w:type="spellStart"/>
      <w:r w:rsidR="0066370C">
        <w:t>brodifacoum</w:t>
      </w:r>
      <w:proofErr w:type="spellEnd"/>
      <w:r w:rsidR="0066370C">
        <w:t xml:space="preserve"> group, </w:t>
      </w:r>
      <w:del w:id="351" w:author="RSU" w:date="2017-12-12T10:26:00Z">
        <w:r w:rsidR="0066370C" w:rsidDel="00012754">
          <w:delText>2</w:delText>
        </w:r>
      </w:del>
      <w:ins w:id="352" w:author="RSU" w:date="2017-12-12T10:26:00Z">
        <w:r w:rsidR="00012754">
          <w:t>two</w:t>
        </w:r>
      </w:ins>
      <w:r w:rsidR="0066370C">
        <w:t xml:space="preserve"> (both </w:t>
      </w:r>
      <w:proofErr w:type="spellStart"/>
      <w:r w:rsidR="0066370C" w:rsidRPr="00012754">
        <w:rPr>
          <w:i/>
          <w:rPrChange w:id="353" w:author="RSU" w:date="2017-12-12T10:26:00Z">
            <w:rPr/>
          </w:rPrChange>
        </w:rPr>
        <w:t>Aneides</w:t>
      </w:r>
      <w:proofErr w:type="spellEnd"/>
      <w:r w:rsidR="0066370C">
        <w:t xml:space="preserve">) of the </w:t>
      </w:r>
      <w:del w:id="354" w:author="RSU" w:date="2017-12-12T10:26:00Z">
        <w:r w:rsidR="0066370C" w:rsidDel="00012754">
          <w:delText xml:space="preserve">7 </w:delText>
        </w:r>
      </w:del>
      <w:ins w:id="355" w:author="RSU" w:date="2017-12-12T10:26:00Z">
        <w:r w:rsidR="00012754">
          <w:t xml:space="preserve">seven </w:t>
        </w:r>
      </w:ins>
      <w:r w:rsidR="0066370C">
        <w:t>salamanders died (28.6% mortality).  We noted a sloughing of skin in some animals (</w:t>
      </w:r>
      <w:del w:id="356" w:author="RSU" w:date="2017-12-12T10:27:00Z">
        <w:r w:rsidR="0066370C" w:rsidDel="00012754">
          <w:delText>57.1%</w:delText>
        </w:r>
      </w:del>
      <w:ins w:id="357" w:author="RSU" w:date="2017-12-12T10:27:00Z">
        <w:r w:rsidR="00012754">
          <w:t>four of seven</w:t>
        </w:r>
      </w:ins>
      <w:r w:rsidR="0066370C">
        <w:t xml:space="preserve">) and sores (mainly on the underside of animals; </w:t>
      </w:r>
      <w:del w:id="358" w:author="RSU" w:date="2017-12-12T10:27:00Z">
        <w:r w:rsidR="0066370C" w:rsidDel="00012754">
          <w:delText>14.3%</w:delText>
        </w:r>
      </w:del>
      <w:ins w:id="359" w:author="RSU" w:date="2017-12-12T10:27:00Z">
        <w:r w:rsidR="00012754">
          <w:t>one of seven</w:t>
        </w:r>
      </w:ins>
      <w:r w:rsidR="0066370C">
        <w:t xml:space="preserve">).  </w:t>
      </w:r>
      <w:commentRangeStart w:id="360"/>
      <w:r w:rsidR="0066370C">
        <w:t>O</w:t>
      </w:r>
      <w:r w:rsidR="000022C4">
        <w:t xml:space="preserve">ne of our </w:t>
      </w:r>
      <w:del w:id="361" w:author="RSU" w:date="2017-12-12T11:12:00Z">
        <w:r w:rsidR="0066370C" w:rsidDel="00A2736B">
          <w:delText>chemist</w:delText>
        </w:r>
        <w:r w:rsidR="000022C4" w:rsidDel="00A2736B">
          <w:delText>s</w:delText>
        </w:r>
        <w:r w:rsidR="0066370C" w:rsidDel="00A2736B">
          <w:delText xml:space="preserve"> noted that the pellets for both brodifacoum and diphacinone are rather acidic so this</w:delText>
        </w:r>
      </w:del>
      <w:ins w:id="362" w:author="RSU" w:date="2017-12-12T11:12:00Z">
        <w:r w:rsidR="00A2736B">
          <w:t xml:space="preserve"> </w:t>
        </w:r>
      </w:ins>
      <w:r w:rsidR="0066370C">
        <w:t xml:space="preserve"> may </w:t>
      </w:r>
      <w:del w:id="363" w:author="RSU" w:date="2017-12-12T10:31:00Z">
        <w:r w:rsidR="0066370C" w:rsidDel="00012754">
          <w:delText xml:space="preserve">been </w:delText>
        </w:r>
      </w:del>
      <w:ins w:id="364" w:author="RSU" w:date="2017-12-12T10:31:00Z">
        <w:r w:rsidR="00012754">
          <w:t xml:space="preserve">be </w:t>
        </w:r>
      </w:ins>
      <w:r w:rsidR="0066370C">
        <w:t>responsible for much of the skin sloughing and</w:t>
      </w:r>
      <w:r w:rsidR="003669FA">
        <w:t xml:space="preserve"> </w:t>
      </w:r>
      <w:r w:rsidR="0066370C">
        <w:t xml:space="preserve">sores. </w:t>
      </w:r>
      <w:commentRangeEnd w:id="360"/>
      <w:r w:rsidR="00012754">
        <w:rPr>
          <w:rStyle w:val="CommentReference"/>
        </w:rPr>
        <w:commentReference w:id="360"/>
      </w:r>
      <w:r w:rsidR="000022C4">
        <w:t xml:space="preserve"> </w:t>
      </w:r>
      <w:r w:rsidR="0066370C">
        <w:t xml:space="preserve">There were no deaths in the control group and we did not note any sloughing of skin or sores.  There was a considerable difference in cricket </w:t>
      </w:r>
      <w:commentRangeStart w:id="365"/>
      <w:r w:rsidR="0066370C">
        <w:t>consumption by the salamanders in all 3 groups</w:t>
      </w:r>
      <w:commentRangeEnd w:id="365"/>
      <w:r w:rsidR="00B12309">
        <w:rPr>
          <w:rStyle w:val="CommentReference"/>
        </w:rPr>
        <w:commentReference w:id="365"/>
      </w:r>
      <w:r w:rsidR="0066370C">
        <w:t xml:space="preserve">. </w:t>
      </w:r>
      <w:r w:rsidR="000022C4">
        <w:t xml:space="preserve"> </w:t>
      </w:r>
      <w:r w:rsidR="0066370C">
        <w:t xml:space="preserve">During the </w:t>
      </w:r>
      <w:proofErr w:type="spellStart"/>
      <w:r w:rsidR="0066370C">
        <w:t>brodifacoum</w:t>
      </w:r>
      <w:proofErr w:type="spellEnd"/>
      <w:r w:rsidR="0066370C">
        <w:t xml:space="preserve"> exposure period, </w:t>
      </w:r>
      <w:del w:id="366" w:author="RSU" w:date="2017-12-12T10:49:00Z">
        <w:r w:rsidR="0066370C" w:rsidDel="00B12309">
          <w:delText>sal</w:delText>
        </w:r>
        <w:r w:rsidR="00337F68" w:rsidDel="00B12309">
          <w:delText>a</w:delText>
        </w:r>
        <w:r w:rsidR="0066370C" w:rsidDel="00B12309">
          <w:delText>manders consumed</w:delText>
        </w:r>
      </w:del>
      <w:ins w:id="367" w:author="RSU" w:date="2017-12-12T10:49:00Z">
        <w:r w:rsidR="00B12309">
          <w:t>individual cricket consumption ranged from</w:t>
        </w:r>
      </w:ins>
      <w:r w:rsidR="0066370C">
        <w:t xml:space="preserve"> 3</w:t>
      </w:r>
      <w:ins w:id="368" w:author="RSU" w:date="2017-12-12T10:49:00Z">
        <w:r w:rsidR="00B12309">
          <w:t xml:space="preserve"> to</w:t>
        </w:r>
      </w:ins>
      <w:del w:id="369" w:author="RSU" w:date="2017-12-12T10:49:00Z">
        <w:r w:rsidR="0066370C" w:rsidDel="00B12309">
          <w:delText>-</w:delText>
        </w:r>
      </w:del>
      <w:r w:rsidR="0066370C">
        <w:t>14 crickets, while in the post</w:t>
      </w:r>
      <w:ins w:id="370" w:author="RSU" w:date="2017-12-12T10:49:00Z">
        <w:r w:rsidR="00B12309">
          <w:t>-</w:t>
        </w:r>
      </w:ins>
      <w:del w:id="371" w:author="RSU" w:date="2017-12-12T10:49:00Z">
        <w:r w:rsidR="0066370C" w:rsidDel="00B12309">
          <w:delText xml:space="preserve"> </w:delText>
        </w:r>
      </w:del>
      <w:r w:rsidR="0066370C">
        <w:t xml:space="preserve">exposure period </w:t>
      </w:r>
      <w:del w:id="372" w:author="RSU" w:date="2017-12-12T10:50:00Z">
        <w:r w:rsidR="0066370C" w:rsidDel="00B12309">
          <w:delText xml:space="preserve">they </w:delText>
        </w:r>
      </w:del>
      <w:ins w:id="373" w:author="Gerry J McChesney" w:date="2018-01-10T17:01:00Z">
        <w:r w:rsidR="008F5759">
          <w:t>consumption</w:t>
        </w:r>
        <w:r w:rsidR="008F5759">
          <w:t xml:space="preserve"> by the </w:t>
        </w:r>
      </w:ins>
      <w:ins w:id="374" w:author="RSU" w:date="2017-12-12T10:50:00Z">
        <w:r w:rsidR="00B12309">
          <w:t>remaining salamander</w:t>
        </w:r>
      </w:ins>
      <w:ins w:id="375" w:author="Gerry J McChesney" w:date="2018-01-10T17:01:00Z">
        <w:r w:rsidR="008F5759">
          <w:t>s</w:t>
        </w:r>
      </w:ins>
      <w:ins w:id="376" w:author="RSU" w:date="2017-12-12T10:50:00Z">
        <w:r w:rsidR="00B12309">
          <w:t xml:space="preserve"> </w:t>
        </w:r>
        <w:del w:id="377" w:author="Gerry J McChesney" w:date="2018-01-10T17:01:00Z">
          <w:r w:rsidR="00B12309" w:rsidDel="008F5759">
            <w:delText xml:space="preserve">consumption </w:delText>
          </w:r>
        </w:del>
        <w:r w:rsidR="00B12309">
          <w:t>range</w:t>
        </w:r>
      </w:ins>
      <w:ins w:id="378" w:author="RSU" w:date="2017-12-12T10:53:00Z">
        <w:r w:rsidR="00B12309">
          <w:t>d</w:t>
        </w:r>
      </w:ins>
      <w:ins w:id="379" w:author="RSU" w:date="2017-12-12T10:50:00Z">
        <w:r w:rsidR="00B12309">
          <w:t xml:space="preserve"> from </w:t>
        </w:r>
      </w:ins>
      <w:del w:id="380" w:author="RSU" w:date="2017-12-12T10:50:00Z">
        <w:r w:rsidR="0066370C" w:rsidDel="00B12309">
          <w:delText xml:space="preserve">consumed </w:delText>
        </w:r>
      </w:del>
      <w:r w:rsidR="0066370C">
        <w:t>1</w:t>
      </w:r>
      <w:ins w:id="381" w:author="Gerry J McChesney" w:date="2018-01-10T17:02:00Z">
        <w:r w:rsidR="008F5759">
          <w:t xml:space="preserve"> </w:t>
        </w:r>
      </w:ins>
      <w:ins w:id="382" w:author="RSU" w:date="2017-12-12T10:50:00Z">
        <w:r w:rsidR="00B12309">
          <w:t xml:space="preserve">to </w:t>
        </w:r>
      </w:ins>
      <w:del w:id="383" w:author="RSU" w:date="2017-12-12T10:50:00Z">
        <w:r w:rsidR="0066370C" w:rsidDel="00B12309">
          <w:delText>-</w:delText>
        </w:r>
      </w:del>
      <w:r w:rsidR="0066370C">
        <w:t xml:space="preserve">32 crickets. There was an </w:t>
      </w:r>
      <w:commentRangeStart w:id="384"/>
      <w:r w:rsidR="0066370C">
        <w:t>increase</w:t>
      </w:r>
      <w:commentRangeEnd w:id="384"/>
      <w:r w:rsidR="008F5759">
        <w:rPr>
          <w:rStyle w:val="CommentReference"/>
        </w:rPr>
        <w:commentReference w:id="384"/>
      </w:r>
      <w:r w:rsidR="0066370C">
        <w:t xml:space="preserve"> in cricket consumption in the post-exposure period in 3 of 4 salamanders.  Additionally, </w:t>
      </w:r>
      <w:commentRangeStart w:id="385"/>
      <w:r w:rsidR="0066370C">
        <w:t>skin sloughing and sores seemed to decrease in the post-exposure period</w:t>
      </w:r>
      <w:commentRangeEnd w:id="385"/>
      <w:r w:rsidR="00B12309">
        <w:rPr>
          <w:rStyle w:val="CommentReference"/>
        </w:rPr>
        <w:commentReference w:id="385"/>
      </w:r>
      <w:r w:rsidR="0066370C">
        <w:t xml:space="preserve">. </w:t>
      </w:r>
      <w:r w:rsidR="000022C4">
        <w:t xml:space="preserve"> </w:t>
      </w:r>
      <w:r w:rsidR="0066370C">
        <w:t xml:space="preserve">Over the course of the study, there was a small loss of weight in the </w:t>
      </w:r>
      <w:commentRangeStart w:id="386"/>
      <w:r w:rsidR="0066370C">
        <w:t>sal</w:t>
      </w:r>
      <w:r w:rsidR="000022C4">
        <w:t>a</w:t>
      </w:r>
      <w:r w:rsidR="0066370C">
        <w:t>manders</w:t>
      </w:r>
      <w:commentRangeEnd w:id="386"/>
      <w:r w:rsidR="00B12309">
        <w:rPr>
          <w:rStyle w:val="CommentReference"/>
        </w:rPr>
        <w:commentReference w:id="386"/>
      </w:r>
      <w:r w:rsidR="0066370C">
        <w:t xml:space="preserve"> (0.4-</w:t>
      </w:r>
      <w:commentRangeStart w:id="387"/>
      <w:r w:rsidR="0066370C">
        <w:t>3.4g</w:t>
      </w:r>
      <w:commentRangeEnd w:id="387"/>
      <w:r w:rsidR="006D5792">
        <w:rPr>
          <w:rStyle w:val="CommentReference"/>
        </w:rPr>
        <w:commentReference w:id="387"/>
      </w:r>
      <w:r w:rsidR="0066370C">
        <w:t>).</w:t>
      </w:r>
      <w:r w:rsidR="000022C4">
        <w:t xml:space="preserve"> </w:t>
      </w:r>
      <w:r w:rsidR="0066370C">
        <w:t xml:space="preserve"> </w:t>
      </w:r>
      <w:r w:rsidR="00CD43A4">
        <w:t xml:space="preserve">Upon necropsy of the two dead </w:t>
      </w:r>
      <w:proofErr w:type="spellStart"/>
      <w:r w:rsidR="00CD43A4" w:rsidRPr="006D5792">
        <w:rPr>
          <w:i/>
          <w:rPrChange w:id="388" w:author="RSU" w:date="2017-12-12T13:22:00Z">
            <w:rPr/>
          </w:rPrChange>
        </w:rPr>
        <w:t>Aneides</w:t>
      </w:r>
      <w:proofErr w:type="spellEnd"/>
      <w:r w:rsidR="00CD43A4">
        <w:t xml:space="preserve"> salamanders, internal hemorrhaging was noted.  After euthanasia of the surviving salamanders, necropsy revealed no internal </w:t>
      </w:r>
      <w:commentRangeStart w:id="389"/>
      <w:r w:rsidR="00CD43A4">
        <w:t>bleeding</w:t>
      </w:r>
      <w:commentRangeEnd w:id="389"/>
      <w:r w:rsidR="006D5792">
        <w:rPr>
          <w:rStyle w:val="CommentReference"/>
        </w:rPr>
        <w:commentReference w:id="389"/>
      </w:r>
      <w:r w:rsidR="00CD43A4">
        <w:t xml:space="preserve">.  </w:t>
      </w:r>
      <w:proofErr w:type="spellStart"/>
      <w:r w:rsidR="0066370C">
        <w:t>Brodifacoum</w:t>
      </w:r>
      <w:proofErr w:type="spellEnd"/>
      <w:r w:rsidR="0066370C">
        <w:t xml:space="preserve"> residues in salamanders were quite variable, but </w:t>
      </w:r>
      <w:commentRangeStart w:id="390"/>
      <w:r w:rsidR="0066370C">
        <w:t>low</w:t>
      </w:r>
      <w:commentRangeEnd w:id="390"/>
      <w:r w:rsidR="006D5792">
        <w:rPr>
          <w:rStyle w:val="CommentReference"/>
        </w:rPr>
        <w:commentReference w:id="390"/>
      </w:r>
      <w:ins w:id="391" w:author="RSU" w:date="2017-12-12T13:25:00Z">
        <w:r w:rsidR="006D5792">
          <w:t xml:space="preserve"> (see discussion for comparisons)</w:t>
        </w:r>
      </w:ins>
      <w:r w:rsidR="0066370C">
        <w:t xml:space="preserve">: </w:t>
      </w:r>
      <w:proofErr w:type="spellStart"/>
      <w:r w:rsidR="0066370C" w:rsidRPr="006D5792">
        <w:rPr>
          <w:i/>
          <w:rPrChange w:id="392" w:author="RSU" w:date="2017-12-12T13:23:00Z">
            <w:rPr/>
          </w:rPrChange>
        </w:rPr>
        <w:t>Aneides</w:t>
      </w:r>
      <w:proofErr w:type="spellEnd"/>
      <w:r w:rsidR="0066370C">
        <w:t xml:space="preserve"> 42.7-226 </w:t>
      </w:r>
      <w:ins w:id="393" w:author="RSU" w:date="2017-12-12T13:25:00Z">
        <w:r w:rsidR="006D5792">
          <w:t>µ</w:t>
        </w:r>
      </w:ins>
      <w:ins w:id="394" w:author="RSU" w:date="2017-12-12T13:26:00Z">
        <w:r w:rsidR="006D5792">
          <w:t xml:space="preserve">g/g, or </w:t>
        </w:r>
      </w:ins>
      <w:r w:rsidR="0066370C">
        <w:t xml:space="preserve">ppb (parts per billion); </w:t>
      </w:r>
      <w:proofErr w:type="spellStart"/>
      <w:r w:rsidR="0066370C" w:rsidRPr="006D5792">
        <w:rPr>
          <w:i/>
          <w:rPrChange w:id="395" w:author="RSU" w:date="2017-12-12T13:23:00Z">
            <w:rPr/>
          </w:rPrChange>
        </w:rPr>
        <w:t>Ensatina</w:t>
      </w:r>
      <w:proofErr w:type="spellEnd"/>
      <w:r w:rsidR="0066370C">
        <w:t xml:space="preserve"> 48.3-101 ppb.</w:t>
      </w:r>
      <w:r w:rsidR="00CD43A4">
        <w:t xml:space="preserve"> </w:t>
      </w:r>
    </w:p>
    <w:p w:rsidR="0066370C" w:rsidRDefault="000022C4" w:rsidP="0066370C">
      <w:r>
        <w:t xml:space="preserve"> </w:t>
      </w:r>
    </w:p>
    <w:p w:rsidR="0066370C" w:rsidRDefault="0066370C" w:rsidP="0066370C">
      <w:r>
        <w:lastRenderedPageBreak/>
        <w:t xml:space="preserve">In the </w:t>
      </w:r>
      <w:proofErr w:type="spellStart"/>
      <w:r>
        <w:t>diphacinone</w:t>
      </w:r>
      <w:proofErr w:type="spellEnd"/>
      <w:r>
        <w:t xml:space="preserve"> group, </w:t>
      </w:r>
      <w:ins w:id="396" w:author="RSU" w:date="2017-12-12T13:35:00Z">
        <w:r w:rsidR="0057527B">
          <w:t>one</w:t>
        </w:r>
      </w:ins>
      <w:del w:id="397" w:author="RSU" w:date="2017-12-12T13:35:00Z">
        <w:r w:rsidDel="0057527B">
          <w:delText>1</w:delText>
        </w:r>
      </w:del>
      <w:r>
        <w:t xml:space="preserve"> (</w:t>
      </w:r>
      <w:proofErr w:type="spellStart"/>
      <w:r w:rsidRPr="006D5792">
        <w:rPr>
          <w:i/>
          <w:rPrChange w:id="398" w:author="RSU" w:date="2017-12-12T13:16:00Z">
            <w:rPr/>
          </w:rPrChange>
        </w:rPr>
        <w:t>Aneides</w:t>
      </w:r>
      <w:proofErr w:type="spellEnd"/>
      <w:r>
        <w:t xml:space="preserve">) of the </w:t>
      </w:r>
      <w:del w:id="399" w:author="RSU" w:date="2017-12-12T13:35:00Z">
        <w:r w:rsidDel="0057527B">
          <w:delText>7</w:delText>
        </w:r>
      </w:del>
      <w:ins w:id="400" w:author="RSU" w:date="2017-12-12T13:35:00Z">
        <w:r w:rsidR="0057527B">
          <w:t>seven</w:t>
        </w:r>
      </w:ins>
      <w:r>
        <w:t xml:space="preserve"> salamanders died (14.3% mortality).</w:t>
      </w:r>
      <w:r w:rsidR="00CD43A4">
        <w:t xml:space="preserve">  This salamander was bleeding externally and was euthanized.</w:t>
      </w:r>
      <w:r>
        <w:t xml:space="preserve">  We noted a sloughing of skin in </w:t>
      </w:r>
      <w:del w:id="401" w:author="RSU" w:date="2017-12-12T13:36:00Z">
        <w:r w:rsidDel="0057527B">
          <w:delText>some animals</w:delText>
        </w:r>
      </w:del>
      <w:ins w:id="402" w:author="RSU" w:date="2017-12-12T13:36:00Z">
        <w:r w:rsidR="0057527B">
          <w:t>three of seven salamanders</w:t>
        </w:r>
      </w:ins>
      <w:r>
        <w:t xml:space="preserve"> (42.7%) and sores</w:t>
      </w:r>
      <w:ins w:id="403" w:author="RSU" w:date="2017-12-12T13:37:00Z">
        <w:r w:rsidR="00DB442A">
          <w:t xml:space="preserve"> on two of these individuals</w:t>
        </w:r>
      </w:ins>
      <w:r>
        <w:t xml:space="preserve"> (mainly on the underside of animals; 28.6%).  There were no deaths in the control group and we did not note any sloughing of skin or sores</w:t>
      </w:r>
      <w:ins w:id="404" w:author="RSU" w:date="2017-12-12T13:37:00Z">
        <w:r w:rsidR="00DB442A">
          <w:t xml:space="preserve"> in this group</w:t>
        </w:r>
      </w:ins>
      <w:r>
        <w:t xml:space="preserve">.  There was a </w:t>
      </w:r>
      <w:commentRangeStart w:id="405"/>
      <w:r>
        <w:t>considerable difference</w:t>
      </w:r>
      <w:commentRangeEnd w:id="405"/>
      <w:r w:rsidR="008F5759">
        <w:rPr>
          <w:rStyle w:val="CommentReference"/>
        </w:rPr>
        <w:commentReference w:id="405"/>
      </w:r>
      <w:r>
        <w:t xml:space="preserve"> in cricket consumption by the salamanders </w:t>
      </w:r>
      <w:ins w:id="406" w:author="RSU" w:date="2017-12-12T13:37:00Z">
        <w:r w:rsidR="00DB442A">
          <w:t>among</w:t>
        </w:r>
      </w:ins>
      <w:del w:id="407" w:author="RSU" w:date="2017-12-12T13:37:00Z">
        <w:r w:rsidDel="00DB442A">
          <w:delText>in all 3</w:delText>
        </w:r>
      </w:del>
      <w:r>
        <w:t xml:space="preserve"> groups.  During the </w:t>
      </w:r>
      <w:proofErr w:type="spellStart"/>
      <w:r>
        <w:t>diphacinone</w:t>
      </w:r>
      <w:proofErr w:type="spellEnd"/>
      <w:r>
        <w:t xml:space="preserve"> exposure period, </w:t>
      </w:r>
      <w:del w:id="408" w:author="RSU" w:date="2017-12-12T13:37:00Z">
        <w:r w:rsidDel="00DB442A">
          <w:delText>salmanders</w:delText>
        </w:r>
      </w:del>
      <w:ins w:id="409" w:author="RSU" w:date="2017-12-12T13:37:00Z">
        <w:r w:rsidR="00DB442A">
          <w:t>salamanders</w:t>
        </w:r>
      </w:ins>
      <w:r>
        <w:t xml:space="preserve"> consumed 3</w:t>
      </w:r>
      <w:ins w:id="410" w:author="RSU" w:date="2017-12-12T13:38:00Z">
        <w:r w:rsidR="00DB442A">
          <w:t xml:space="preserve"> to </w:t>
        </w:r>
      </w:ins>
      <w:del w:id="411" w:author="RSU" w:date="2017-12-12T13:38:00Z">
        <w:r w:rsidDel="00DB442A">
          <w:delText>-</w:delText>
        </w:r>
      </w:del>
      <w:r>
        <w:t>24 crickets, while in the post</w:t>
      </w:r>
      <w:del w:id="412" w:author="RSU" w:date="2017-12-12T14:05:00Z">
        <w:r w:rsidDel="00181455">
          <w:delText xml:space="preserve"> </w:delText>
        </w:r>
      </w:del>
      <w:ins w:id="413" w:author="RSU" w:date="2017-12-12T14:05:00Z">
        <w:r w:rsidR="00181455">
          <w:t>-</w:t>
        </w:r>
      </w:ins>
      <w:r>
        <w:t>exposure period they consumed 5</w:t>
      </w:r>
      <w:ins w:id="414" w:author="RSU" w:date="2017-12-12T14:06:00Z">
        <w:r w:rsidR="00181455">
          <w:t xml:space="preserve"> to</w:t>
        </w:r>
      </w:ins>
      <w:del w:id="415" w:author="RSU" w:date="2017-12-12T14:06:00Z">
        <w:r w:rsidDel="00181455">
          <w:delText>-</w:delText>
        </w:r>
      </w:del>
      <w:r>
        <w:t xml:space="preserve">38 crickets. </w:t>
      </w:r>
      <w:r w:rsidR="000022C4">
        <w:t xml:space="preserve"> </w:t>
      </w:r>
      <w:r>
        <w:t xml:space="preserve">There was an increase in cricket consumption in the post-exposure period in 4 of 6 salamanders.  Additionally, skin sloughing and sores </w:t>
      </w:r>
      <w:del w:id="416" w:author="RSU" w:date="2017-12-12T14:06:00Z">
        <w:r w:rsidDel="00181455">
          <w:delText>seemed to decrease</w:delText>
        </w:r>
      </w:del>
      <w:proofErr w:type="gramStart"/>
      <w:ins w:id="417" w:author="RSU" w:date="2017-12-12T14:06:00Z">
        <w:r w:rsidR="00181455">
          <w:t xml:space="preserve">decreased </w:t>
        </w:r>
      </w:ins>
      <w:r>
        <w:t xml:space="preserve"> in</w:t>
      </w:r>
      <w:proofErr w:type="gramEnd"/>
      <w:r>
        <w:t xml:space="preserve"> the post-exposure period. </w:t>
      </w:r>
      <w:r w:rsidR="000022C4">
        <w:t xml:space="preserve"> </w:t>
      </w:r>
      <w:r>
        <w:t>Over the course of the study, there was a small loss of weight in the sal</w:t>
      </w:r>
      <w:ins w:id="418" w:author="Gerry J McChesney" w:date="2018-01-10T17:15:00Z">
        <w:r w:rsidR="00343DB5">
          <w:t>a</w:t>
        </w:r>
      </w:ins>
      <w:r>
        <w:t>manders (0.7-</w:t>
      </w:r>
      <w:commentRangeStart w:id="419"/>
      <w:r>
        <w:t>3.4</w:t>
      </w:r>
      <w:commentRangeEnd w:id="419"/>
      <w:r w:rsidR="00181455">
        <w:rPr>
          <w:rStyle w:val="CommentReference"/>
        </w:rPr>
        <w:commentReference w:id="419"/>
      </w:r>
      <w:r>
        <w:t>g</w:t>
      </w:r>
      <w:commentRangeStart w:id="420"/>
      <w:r>
        <w:t>)</w:t>
      </w:r>
      <w:commentRangeEnd w:id="420"/>
      <w:r w:rsidR="00167FD7">
        <w:rPr>
          <w:rStyle w:val="CommentReference"/>
        </w:rPr>
        <w:commentReference w:id="420"/>
      </w:r>
      <w:r>
        <w:t xml:space="preserve">. </w:t>
      </w:r>
      <w:r w:rsidR="00CD43A4">
        <w:t xml:space="preserve"> Upon necropsy of the dead </w:t>
      </w:r>
      <w:proofErr w:type="spellStart"/>
      <w:r w:rsidR="00CD43A4" w:rsidRPr="00181455">
        <w:rPr>
          <w:i/>
          <w:rPrChange w:id="421" w:author="RSU" w:date="2017-12-12T14:07:00Z">
            <w:rPr/>
          </w:rPrChange>
        </w:rPr>
        <w:t>Aneides</w:t>
      </w:r>
      <w:proofErr w:type="spellEnd"/>
      <w:r w:rsidR="00CD43A4">
        <w:t xml:space="preserve"> salamander, internal hemorrhaging was noted.  After euthanasia of the surviving salamanders, necropsy revealed no internal </w:t>
      </w:r>
      <w:commentRangeStart w:id="422"/>
      <w:r w:rsidR="00CD43A4">
        <w:t>bleeding</w:t>
      </w:r>
      <w:commentRangeEnd w:id="422"/>
      <w:r w:rsidR="00181455">
        <w:rPr>
          <w:rStyle w:val="CommentReference"/>
        </w:rPr>
        <w:commentReference w:id="422"/>
      </w:r>
      <w:r w:rsidR="00CD43A4">
        <w:t xml:space="preserve">.  </w:t>
      </w:r>
      <w:proofErr w:type="spellStart"/>
      <w:r>
        <w:t>Diphacinone</w:t>
      </w:r>
      <w:proofErr w:type="spellEnd"/>
      <w:r>
        <w:t xml:space="preserve"> residues in salamanders were quite variable, </w:t>
      </w:r>
      <w:commentRangeStart w:id="423"/>
      <w:r>
        <w:t>but low</w:t>
      </w:r>
      <w:commentRangeEnd w:id="423"/>
      <w:r w:rsidR="00181455">
        <w:rPr>
          <w:rStyle w:val="CommentReference"/>
        </w:rPr>
        <w:commentReference w:id="423"/>
      </w:r>
      <w:r>
        <w:t xml:space="preserve">: </w:t>
      </w:r>
      <w:proofErr w:type="spellStart"/>
      <w:r w:rsidRPr="00181455">
        <w:rPr>
          <w:i/>
          <w:rPrChange w:id="424" w:author="RSU" w:date="2017-12-12T14:12:00Z">
            <w:rPr/>
          </w:rPrChange>
        </w:rPr>
        <w:t>Aneide</w:t>
      </w:r>
      <w:r>
        <w:t>s</w:t>
      </w:r>
      <w:proofErr w:type="spellEnd"/>
      <w:r>
        <w:t xml:space="preserve"> 10.8-174 ppb (parts per billion); however, no residues were detected in the </w:t>
      </w:r>
      <w:proofErr w:type="spellStart"/>
      <w:r w:rsidRPr="00181455">
        <w:rPr>
          <w:i/>
          <w:rPrChange w:id="425" w:author="RSU" w:date="2017-12-12T14:13:00Z">
            <w:rPr/>
          </w:rPrChange>
        </w:rPr>
        <w:t>Ensatinas</w:t>
      </w:r>
      <w:proofErr w:type="spellEnd"/>
      <w:r>
        <w:t>.</w:t>
      </w:r>
    </w:p>
    <w:p w:rsidR="00337F68" w:rsidRDefault="00337F68" w:rsidP="0066370C"/>
    <w:p w:rsidR="00337F68" w:rsidRDefault="00337F68" w:rsidP="0066370C">
      <w:r>
        <w:t xml:space="preserve">In both rodenticide groups, </w:t>
      </w:r>
      <w:commentRangeStart w:id="426"/>
      <w:r>
        <w:t>we did not observe sub-lethal effects as there was no external bleeding, little or no loss of body weight</w:t>
      </w:r>
      <w:commentRangeEnd w:id="426"/>
      <w:r w:rsidR="00181455">
        <w:rPr>
          <w:rStyle w:val="CommentReference"/>
        </w:rPr>
        <w:commentReference w:id="426"/>
      </w:r>
      <w:r>
        <w:t>, and little or no drop in food (cricket) consumption.</w:t>
      </w:r>
      <w:r w:rsidR="002E7D5C">
        <w:t xml:space="preserve">  </w:t>
      </w:r>
      <w:r w:rsidR="00CD43A4">
        <w:t xml:space="preserve">The one exception </w:t>
      </w:r>
      <w:del w:id="427" w:author="RSU" w:date="2017-12-12T14:24:00Z">
        <w:r w:rsidR="00CD43A4" w:rsidDel="00797D31">
          <w:delText xml:space="preserve">with </w:delText>
        </w:r>
      </w:del>
      <w:ins w:id="428" w:author="RSU" w:date="2017-12-12T14:24:00Z">
        <w:r w:rsidR="00797D31">
          <w:t xml:space="preserve">is </w:t>
        </w:r>
      </w:ins>
      <w:del w:id="429" w:author="RSU" w:date="2017-12-12T14:24:00Z">
        <w:r w:rsidR="00CD43A4" w:rsidDel="00797D31">
          <w:delText xml:space="preserve">the </w:delText>
        </w:r>
      </w:del>
      <w:r w:rsidR="00CD43A4">
        <w:t xml:space="preserve">one </w:t>
      </w:r>
      <w:proofErr w:type="spellStart"/>
      <w:r w:rsidR="00CD43A4" w:rsidRPr="00797D31">
        <w:rPr>
          <w:i/>
          <w:rPrChange w:id="430" w:author="RSU" w:date="2017-12-12T14:24:00Z">
            <w:rPr/>
          </w:rPrChange>
        </w:rPr>
        <w:t>Aneides</w:t>
      </w:r>
      <w:proofErr w:type="spellEnd"/>
      <w:r w:rsidR="00CD43A4">
        <w:t xml:space="preserve"> </w:t>
      </w:r>
      <w:ins w:id="431" w:author="RSU" w:date="2017-12-12T14:24:00Z">
        <w:r w:rsidR="00797D31">
          <w:t xml:space="preserve">salamander </w:t>
        </w:r>
      </w:ins>
      <w:r w:rsidR="00CD43A4">
        <w:t xml:space="preserve">in the </w:t>
      </w:r>
      <w:proofErr w:type="spellStart"/>
      <w:r w:rsidR="00CD43A4">
        <w:t>diphacinone</w:t>
      </w:r>
      <w:proofErr w:type="spellEnd"/>
      <w:r w:rsidR="00CD43A4">
        <w:t xml:space="preserve"> group</w:t>
      </w:r>
      <w:r w:rsidR="006A4437">
        <w:t xml:space="preserve"> </w:t>
      </w:r>
      <w:del w:id="432" w:author="RSU" w:date="2017-12-12T14:25:00Z">
        <w:r w:rsidR="006A4437" w:rsidDel="00797D31">
          <w:delText xml:space="preserve">that </w:delText>
        </w:r>
      </w:del>
      <w:ins w:id="433" w:author="RSU" w:date="2017-12-12T14:25:00Z">
        <w:r w:rsidR="00797D31">
          <w:t xml:space="preserve">which </w:t>
        </w:r>
      </w:ins>
      <w:r w:rsidR="006A4437">
        <w:t>was euthanized because of external bleeding.</w:t>
      </w:r>
      <w:r w:rsidR="003119A7">
        <w:t xml:space="preserve">  </w:t>
      </w:r>
      <w:moveFromRangeStart w:id="434" w:author="Gerry J McChesney" w:date="2018-01-10T17:45:00Z" w:name="move503369665"/>
      <w:moveFrom w:id="435" w:author="Gerry J McChesney" w:date="2018-01-10T17:45:00Z">
        <w:r w:rsidR="003119A7" w:rsidDel="00A36B05">
          <w:t>Table 1 summarizes the results of Trial 1.</w:t>
        </w:r>
      </w:moveFrom>
      <w:moveFromRangeEnd w:id="434"/>
    </w:p>
    <w:p w:rsidR="008D6C9A" w:rsidRDefault="008D6C9A" w:rsidP="0066370C">
      <w:pPr>
        <w:rPr>
          <w:ins w:id="436" w:author="RSU" w:date="2017-12-12T13:26:00Z"/>
        </w:rPr>
      </w:pPr>
    </w:p>
    <w:p w:rsidR="00B277B8" w:rsidRPr="00B277B8" w:rsidRDefault="00B277B8" w:rsidP="0066370C">
      <w:pPr>
        <w:rPr>
          <w:b/>
          <w:u w:val="single"/>
          <w:rPrChange w:id="437" w:author="RSU" w:date="2017-12-12T13:26:00Z">
            <w:rPr/>
          </w:rPrChange>
        </w:rPr>
      </w:pPr>
      <w:ins w:id="438" w:author="RSU" w:date="2017-12-12T13:27:00Z">
        <w:r>
          <w:rPr>
            <w:b/>
            <w:u w:val="single"/>
          </w:rPr>
          <w:t>Trial 2</w:t>
        </w:r>
      </w:ins>
    </w:p>
    <w:p w:rsidR="0066370C" w:rsidRDefault="0066370C" w:rsidP="008D6C9A">
      <w:commentRangeStart w:id="439"/>
      <w:r>
        <w:t>In</w:t>
      </w:r>
      <w:commentRangeEnd w:id="439"/>
      <w:r w:rsidR="00F64DF2">
        <w:rPr>
          <w:rStyle w:val="CommentReference"/>
        </w:rPr>
        <w:commentReference w:id="439"/>
      </w:r>
      <w:r>
        <w:t xml:space="preserve"> </w:t>
      </w:r>
      <w:commentRangeStart w:id="440"/>
      <w:r>
        <w:t>trial</w:t>
      </w:r>
      <w:commentRangeEnd w:id="440"/>
      <w:r w:rsidR="00291721">
        <w:rPr>
          <w:rStyle w:val="CommentReference"/>
        </w:rPr>
        <w:commentReference w:id="440"/>
      </w:r>
      <w:r>
        <w:t xml:space="preserve"> 2, we used </w:t>
      </w:r>
      <w:proofErr w:type="spellStart"/>
      <w:r w:rsidRPr="00291721">
        <w:rPr>
          <w:i/>
          <w:rPrChange w:id="441" w:author="RSU" w:date="2017-12-12T14:33:00Z">
            <w:rPr/>
          </w:rPrChange>
        </w:rPr>
        <w:t>Batr</w:t>
      </w:r>
      <w:ins w:id="442" w:author="RSU" w:date="2017-12-12T15:42:00Z">
        <w:r w:rsidR="00546B8D">
          <w:rPr>
            <w:i/>
          </w:rPr>
          <w:t>a</w:t>
        </w:r>
      </w:ins>
      <w:del w:id="443" w:author="RSU" w:date="2017-12-12T15:42:00Z">
        <w:r w:rsidRPr="00291721" w:rsidDel="00546B8D">
          <w:rPr>
            <w:i/>
            <w:rPrChange w:id="444" w:author="RSU" w:date="2017-12-12T14:33:00Z">
              <w:rPr/>
            </w:rPrChange>
          </w:rPr>
          <w:delText>o</w:delText>
        </w:r>
      </w:del>
      <w:r w:rsidRPr="00291721">
        <w:rPr>
          <w:i/>
          <w:rPrChange w:id="445" w:author="RSU" w:date="2017-12-12T14:33:00Z">
            <w:rPr/>
          </w:rPrChange>
        </w:rPr>
        <w:t>choseps</w:t>
      </w:r>
      <w:proofErr w:type="spellEnd"/>
      <w:r>
        <w:t xml:space="preserve"> salamanders</w:t>
      </w:r>
      <w:ins w:id="446" w:author="Gerry J McChesney" w:date="2018-01-10T17:17:00Z">
        <w:r w:rsidR="008320FA">
          <w:t xml:space="preserve"> only</w:t>
        </w:r>
      </w:ins>
      <w:r>
        <w:t>. Because we ha</w:t>
      </w:r>
      <w:r w:rsidR="003669FA">
        <w:t>d</w:t>
      </w:r>
      <w:r>
        <w:t xml:space="preserve"> considerably more salamanders in trial 2 than in trial 1, we were able to divide the exposure routes. One </w:t>
      </w:r>
      <w:proofErr w:type="spellStart"/>
      <w:r>
        <w:t>brodifacoum</w:t>
      </w:r>
      <w:proofErr w:type="spellEnd"/>
      <w:r>
        <w:t xml:space="preserve"> group (n= 7) received oral exposure (dusted crickets) only, while the second </w:t>
      </w:r>
      <w:proofErr w:type="spellStart"/>
      <w:r>
        <w:t>brodifacoum</w:t>
      </w:r>
      <w:proofErr w:type="spellEnd"/>
      <w:r>
        <w:t xml:space="preserve"> group (n= 8) received dermal exposure </w:t>
      </w:r>
      <w:commentRangeStart w:id="447"/>
      <w:r>
        <w:t>((paper towels in the cage wetted with water that had been soaked with crushed/powdered rodenticide pellets and then sprinkled with powered and crushed rodenticide pellets</w:t>
      </w:r>
      <w:commentRangeEnd w:id="447"/>
      <w:r w:rsidR="00601874">
        <w:rPr>
          <w:rStyle w:val="CommentReference"/>
        </w:rPr>
        <w:commentReference w:id="447"/>
      </w:r>
      <w:r>
        <w:t xml:space="preserve">) only. Similarly, one </w:t>
      </w:r>
      <w:proofErr w:type="spellStart"/>
      <w:r>
        <w:t>diphacinone</w:t>
      </w:r>
      <w:proofErr w:type="spellEnd"/>
      <w:r>
        <w:t xml:space="preserve"> group (n= 8) received oral exposure only, while the second </w:t>
      </w:r>
      <w:proofErr w:type="spellStart"/>
      <w:r>
        <w:t>diphacinone</w:t>
      </w:r>
      <w:proofErr w:type="spellEnd"/>
      <w:r>
        <w:t xml:space="preserve"> group (n= 8) received dermal exposure. This was done to </w:t>
      </w:r>
      <w:del w:id="448" w:author="RSU" w:date="2017-12-12T14:56:00Z">
        <w:r w:rsidDel="000A50F4">
          <w:delText>assess which exposure route caused more deaths/problems if there was a difference</w:delText>
        </w:r>
      </w:del>
      <w:ins w:id="449" w:author="RSU" w:date="2017-12-12T14:56:00Z">
        <w:r w:rsidR="000A50F4">
          <w:t>compare the toxicity between the exposure routes</w:t>
        </w:r>
      </w:ins>
      <w:r>
        <w:t>. The control group (n= 7) received no rodenticide exposure.</w:t>
      </w:r>
    </w:p>
    <w:p w:rsidR="008D6C9A" w:rsidRDefault="008D6C9A" w:rsidP="008D6C9A"/>
    <w:p w:rsidR="0066370C" w:rsidRDefault="00A36B05" w:rsidP="008D6C9A">
      <w:moveToRangeStart w:id="450" w:author="Gerry J McChesney" w:date="2018-01-10T17:45:00Z" w:name="move503369646"/>
      <w:moveTo w:id="451" w:author="Gerry J McChesney" w:date="2018-01-10T17:45:00Z">
        <w:r>
          <w:t>Table 2 summarizes the results of Trial 2.</w:t>
        </w:r>
      </w:moveTo>
      <w:moveToRangeEnd w:id="450"/>
      <w:ins w:id="452" w:author="Gerry J McChesney" w:date="2018-01-10T17:45:00Z">
        <w:r>
          <w:t xml:space="preserve"> </w:t>
        </w:r>
      </w:ins>
      <w:r w:rsidR="0066370C">
        <w:t xml:space="preserve">In the </w:t>
      </w:r>
      <w:proofErr w:type="spellStart"/>
      <w:r w:rsidR="0066370C">
        <w:t>brodifacoum</w:t>
      </w:r>
      <w:proofErr w:type="spellEnd"/>
      <w:r w:rsidR="0066370C">
        <w:t xml:space="preserve"> oral exposure group, no animals died. </w:t>
      </w:r>
      <w:r w:rsidR="00EC1C03">
        <w:t xml:space="preserve"> </w:t>
      </w:r>
      <w:r w:rsidR="0066370C">
        <w:t xml:space="preserve">There was no skin sloughing or sores noted. Salamanders mostly maintained the same </w:t>
      </w:r>
      <w:del w:id="453" w:author="RSU" w:date="2017-12-12T14:58:00Z">
        <w:r w:rsidR="0066370C" w:rsidDel="000A50F4">
          <w:delText>weight</w:delText>
        </w:r>
      </w:del>
      <w:ins w:id="454" w:author="RSU" w:date="2017-12-12T14:58:00Z">
        <w:r w:rsidR="000A50F4">
          <w:t xml:space="preserve">mass </w:t>
        </w:r>
      </w:ins>
      <w:ins w:id="455" w:author="RSU" w:date="2017-12-12T14:57:00Z">
        <w:r w:rsidR="000A50F4">
          <w:t>when compared to pre-study mass</w:t>
        </w:r>
      </w:ins>
      <w:ins w:id="456" w:author="RSU" w:date="2017-12-12T14:58:00Z">
        <w:r w:rsidR="000A50F4">
          <w:t xml:space="preserve">; </w:t>
        </w:r>
        <w:commentRangeStart w:id="457"/>
        <w:r w:rsidR="000A50F4">
          <w:t xml:space="preserve">the most substantial change was </w:t>
        </w:r>
      </w:ins>
      <w:del w:id="458" w:author="RSU" w:date="2017-12-12T14:59:00Z">
        <w:r w:rsidR="0066370C" w:rsidDel="000A50F4">
          <w:delText xml:space="preserve"> with the most change only</w:delText>
        </w:r>
      </w:del>
      <w:r w:rsidR="0066370C">
        <w:t xml:space="preserve"> 0.1g</w:t>
      </w:r>
      <w:commentRangeEnd w:id="457"/>
      <w:r w:rsidR="000A50F4">
        <w:rPr>
          <w:rStyle w:val="CommentReference"/>
        </w:rPr>
        <w:commentReference w:id="457"/>
      </w:r>
      <w:r w:rsidR="0066370C">
        <w:t>. There was one death (14.3% mortality) in the control group, and interesting</w:t>
      </w:r>
      <w:r w:rsidR="00EC1C03">
        <w:t>ly</w:t>
      </w:r>
      <w:r w:rsidR="0066370C">
        <w:t xml:space="preserve">, </w:t>
      </w:r>
      <w:del w:id="459" w:author="RSU" w:date="2017-12-12T15:00:00Z">
        <w:r w:rsidR="0066370C" w:rsidDel="000A50F4">
          <w:delText>14.3%</w:delText>
        </w:r>
      </w:del>
      <w:commentRangeStart w:id="460"/>
      <w:ins w:id="461" w:author="RSU" w:date="2017-12-12T15:00:00Z">
        <w:r w:rsidR="000A50F4">
          <w:t>one of seven</w:t>
        </w:r>
      </w:ins>
      <w:del w:id="462" w:author="RSU" w:date="2017-12-12T15:00:00Z">
        <w:r w:rsidR="0066370C" w:rsidDel="000A50F4">
          <w:delText xml:space="preserve"> of the</w:delText>
        </w:r>
      </w:del>
      <w:r w:rsidR="0066370C">
        <w:t xml:space="preserve"> control animals </w:t>
      </w:r>
      <w:commentRangeEnd w:id="460"/>
      <w:r w:rsidR="000A50F4">
        <w:rPr>
          <w:rStyle w:val="CommentReference"/>
        </w:rPr>
        <w:commentReference w:id="460"/>
      </w:r>
      <w:r w:rsidR="0066370C">
        <w:t xml:space="preserve">had sloughing skin and sores. </w:t>
      </w:r>
      <w:r w:rsidR="00EC1C03">
        <w:t xml:space="preserve"> </w:t>
      </w:r>
      <w:r w:rsidR="0066370C">
        <w:t>Again, cricket consumption was quite variable: 13</w:t>
      </w:r>
      <w:del w:id="463" w:author="RSU" w:date="2017-12-12T15:01:00Z">
        <w:r w:rsidR="0066370C" w:rsidDel="000A50F4">
          <w:delText>-</w:delText>
        </w:r>
      </w:del>
      <w:ins w:id="464" w:author="RSU" w:date="2017-12-12T15:01:00Z">
        <w:r w:rsidR="000A50F4">
          <w:t xml:space="preserve">to </w:t>
        </w:r>
      </w:ins>
      <w:r w:rsidR="0066370C">
        <w:t>70</w:t>
      </w:r>
      <w:ins w:id="465" w:author="RSU" w:date="2017-12-12T15:01:00Z">
        <w:r w:rsidR="000A50F4">
          <w:t xml:space="preserve"> per individual</w:t>
        </w:r>
      </w:ins>
      <w:r w:rsidR="0066370C">
        <w:t xml:space="preserve"> </w:t>
      </w:r>
      <w:del w:id="466" w:author="RSU" w:date="2017-12-12T15:01:00Z">
        <w:r w:rsidR="0066370C" w:rsidDel="000A50F4">
          <w:delText>in the</w:delText>
        </w:r>
      </w:del>
      <w:ins w:id="467" w:author="RSU" w:date="2017-12-12T15:01:00Z">
        <w:r w:rsidR="000A50F4">
          <w:t>during</w:t>
        </w:r>
      </w:ins>
      <w:r w:rsidR="0066370C">
        <w:t xml:space="preserve"> exposure period and 4</w:t>
      </w:r>
      <w:ins w:id="468" w:author="Gerry J McChesney" w:date="2018-01-10T17:25:00Z">
        <w:r w:rsidR="00167FD7">
          <w:t xml:space="preserve"> </w:t>
        </w:r>
      </w:ins>
      <w:ins w:id="469" w:author="RSU" w:date="2017-12-12T15:01:00Z">
        <w:r w:rsidR="000A50F4">
          <w:t xml:space="preserve">to </w:t>
        </w:r>
      </w:ins>
      <w:del w:id="470" w:author="RSU" w:date="2017-12-12T15:01:00Z">
        <w:r w:rsidR="0066370C" w:rsidDel="000A50F4">
          <w:delText>-</w:delText>
        </w:r>
      </w:del>
      <w:r w:rsidR="0066370C">
        <w:t xml:space="preserve">59 </w:t>
      </w:r>
      <w:del w:id="471" w:author="RSU" w:date="2017-12-12T15:01:00Z">
        <w:r w:rsidR="0066370C" w:rsidDel="000A50F4">
          <w:delText xml:space="preserve">in </w:delText>
        </w:r>
      </w:del>
      <w:ins w:id="472" w:author="RSU" w:date="2017-12-12T15:01:00Z">
        <w:r w:rsidR="000A50F4">
          <w:t xml:space="preserve">during </w:t>
        </w:r>
      </w:ins>
      <w:r w:rsidR="0066370C">
        <w:t xml:space="preserve">the post-exposure period. </w:t>
      </w:r>
      <w:r w:rsidR="00EC1C03">
        <w:t xml:space="preserve"> </w:t>
      </w:r>
      <w:r w:rsidR="0066370C">
        <w:t>Cricket consumption was also variable</w:t>
      </w:r>
      <w:ins w:id="473" w:author="RSU" w:date="2017-12-12T15:01:00Z">
        <w:r w:rsidR="000A50F4">
          <w:t xml:space="preserve">, </w:t>
        </w:r>
        <w:del w:id="474" w:author="Gerry J McChesney" w:date="2018-01-10T17:27:00Z">
          <w:r w:rsidR="000A50F4" w:rsidDel="00167FD7">
            <w:delText>ran</w:delText>
          </w:r>
        </w:del>
      </w:ins>
      <w:ins w:id="475" w:author="RSU" w:date="2017-12-12T15:02:00Z">
        <w:del w:id="476" w:author="Gerry J McChesney" w:date="2018-01-10T17:27:00Z">
          <w:r w:rsidR="000A50F4" w:rsidDel="00167FD7">
            <w:delText>g</w:delText>
          </w:r>
        </w:del>
      </w:ins>
      <w:ins w:id="477" w:author="RSU" w:date="2017-12-12T15:01:00Z">
        <w:del w:id="478" w:author="Gerry J McChesney" w:date="2018-01-10T17:27:00Z">
          <w:r w:rsidR="000A50F4" w:rsidDel="00167FD7">
            <w:delText>ing from 18 to 229</w:delText>
          </w:r>
        </w:del>
      </w:ins>
      <w:ins w:id="479" w:author="RSU" w:date="2017-12-12T15:02:00Z">
        <w:del w:id="480" w:author="Gerry J McChesney" w:date="2018-01-10T17:27:00Z">
          <w:r w:rsidR="000A50F4" w:rsidDel="00167FD7">
            <w:delText xml:space="preserve"> per salamander</w:delText>
          </w:r>
        </w:del>
      </w:ins>
      <w:ins w:id="481" w:author="RSU" w:date="2017-12-12T15:01:00Z">
        <w:del w:id="482" w:author="Gerry J McChesney" w:date="2018-01-10T17:27:00Z">
          <w:r w:rsidR="000A50F4" w:rsidDel="00167FD7">
            <w:delText>,</w:delText>
          </w:r>
        </w:del>
      </w:ins>
      <w:r w:rsidR="0066370C">
        <w:t xml:space="preserve"> in the control group</w:t>
      </w:r>
      <w:ins w:id="483" w:author="Gerry J McChesney" w:date="2018-01-10T17:26:00Z">
        <w:r w:rsidR="00167FD7">
          <w:t xml:space="preserve">, </w:t>
        </w:r>
      </w:ins>
      <w:ins w:id="484" w:author="Gerry J McChesney" w:date="2018-01-10T17:27:00Z">
        <w:r w:rsidR="00167FD7">
          <w:t>ranging from 18 to 229 per salamander</w:t>
        </w:r>
      </w:ins>
      <w:del w:id="485" w:author="RSU" w:date="2017-12-12T15:02:00Z">
        <w:r w:rsidR="0066370C" w:rsidDel="000A50F4">
          <w:delText>: 18-229</w:delText>
        </w:r>
      </w:del>
      <w:r w:rsidR="0066370C">
        <w:t xml:space="preserve">. </w:t>
      </w:r>
      <w:r w:rsidR="00EC1C03">
        <w:t xml:space="preserve"> </w:t>
      </w:r>
      <w:r w:rsidR="0066370C">
        <w:t xml:space="preserve">Control animals also showed only </w:t>
      </w:r>
      <w:del w:id="486" w:author="Gerry J McChesney" w:date="2018-01-10T17:27:00Z">
        <w:r w:rsidR="0066370C" w:rsidDel="00167FD7">
          <w:delText xml:space="preserve">a </w:delText>
        </w:r>
      </w:del>
      <w:commentRangeStart w:id="487"/>
      <w:r w:rsidR="0066370C">
        <w:t xml:space="preserve">small </w:t>
      </w:r>
      <w:commentRangeEnd w:id="487"/>
      <w:r w:rsidR="000A50F4">
        <w:rPr>
          <w:rStyle w:val="CommentReference"/>
        </w:rPr>
        <w:commentReference w:id="487"/>
      </w:r>
      <w:r w:rsidR="0066370C">
        <w:t>change</w:t>
      </w:r>
      <w:ins w:id="488" w:author="Gerry J McChesney" w:date="2018-01-10T17:27:00Z">
        <w:r w:rsidR="00167FD7">
          <w:t>s</w:t>
        </w:r>
      </w:ins>
      <w:r w:rsidR="0066370C">
        <w:t xml:space="preserve"> in weights: -0.02</w:t>
      </w:r>
      <w:ins w:id="489" w:author="RSU" w:date="2017-12-12T15:05:00Z">
        <w:r w:rsidR="000A50F4">
          <w:t xml:space="preserve"> to</w:t>
        </w:r>
      </w:ins>
      <w:del w:id="490" w:author="RSU" w:date="2017-12-12T15:05:00Z">
        <w:r w:rsidR="0066370C" w:rsidDel="000A50F4">
          <w:delText>-</w:delText>
        </w:r>
      </w:del>
      <w:r w:rsidR="0066370C">
        <w:t xml:space="preserve">0.43g. </w:t>
      </w:r>
      <w:r w:rsidR="00EC1C03">
        <w:t xml:space="preserve"> </w:t>
      </w:r>
      <w:proofErr w:type="spellStart"/>
      <w:r w:rsidR="0066370C">
        <w:t>Brodifacoum</w:t>
      </w:r>
      <w:proofErr w:type="spellEnd"/>
      <w:r w:rsidR="0066370C">
        <w:t xml:space="preserve"> residues in the oral exposed salamanders </w:t>
      </w:r>
      <w:del w:id="491" w:author="RSU" w:date="2017-12-12T15:07:00Z">
        <w:r w:rsidR="0066370C" w:rsidDel="00E01FB8">
          <w:delText>were variable:</w:delText>
        </w:r>
      </w:del>
      <w:ins w:id="492" w:author="RSU" w:date="2017-12-12T15:07:00Z">
        <w:r w:rsidR="00E01FB8">
          <w:t xml:space="preserve">ranged from </w:t>
        </w:r>
      </w:ins>
      <w:del w:id="493" w:author="RSU" w:date="2017-12-12T15:07:00Z">
        <w:r w:rsidR="0066370C" w:rsidDel="00E01FB8">
          <w:delText xml:space="preserve"> </w:delText>
        </w:r>
      </w:del>
      <w:r w:rsidR="0066370C">
        <w:t>51.3</w:t>
      </w:r>
      <w:ins w:id="494" w:author="RSU" w:date="2017-12-12T15:07:00Z">
        <w:r w:rsidR="00E01FB8">
          <w:t xml:space="preserve"> to</w:t>
        </w:r>
      </w:ins>
      <w:del w:id="495" w:author="RSU" w:date="2017-12-12T15:07:00Z">
        <w:r w:rsidR="0066370C" w:rsidDel="00E01FB8">
          <w:delText>-</w:delText>
        </w:r>
      </w:del>
      <w:r w:rsidR="0066370C">
        <w:t>91.1 ppb.</w:t>
      </w:r>
    </w:p>
    <w:p w:rsidR="008D6C9A" w:rsidRDefault="008D6C9A" w:rsidP="008D6C9A"/>
    <w:p w:rsidR="0066370C" w:rsidRDefault="0066370C" w:rsidP="008D6C9A">
      <w:r>
        <w:t xml:space="preserve">In the </w:t>
      </w:r>
      <w:proofErr w:type="spellStart"/>
      <w:r>
        <w:t>brodifacoum</w:t>
      </w:r>
      <w:proofErr w:type="spellEnd"/>
      <w:r>
        <w:t xml:space="preserve"> dermal exposure group, 5 of 8 animals died (62.5%). </w:t>
      </w:r>
      <w:r w:rsidR="00EC1C03">
        <w:t xml:space="preserve"> </w:t>
      </w:r>
      <w:r>
        <w:t xml:space="preserve">There was no skin sloughing or sores noted. </w:t>
      </w:r>
      <w:r w:rsidR="00EC1C03">
        <w:t xml:space="preserve"> </w:t>
      </w:r>
      <w:r>
        <w:t>Salamanders mostly lost a small amount of weight: -0.21-0.0</w:t>
      </w:r>
      <w:ins w:id="496" w:author="RSU" w:date="2017-12-12T15:11:00Z">
        <w:r w:rsidR="00975CE1">
          <w:t xml:space="preserve"> </w:t>
        </w:r>
      </w:ins>
      <w:r>
        <w:t>g. Again, cricket consumption was somewhat variable: 9</w:t>
      </w:r>
      <w:ins w:id="497" w:author="RSU" w:date="2017-12-12T15:12:00Z">
        <w:r w:rsidR="00975CE1">
          <w:t xml:space="preserve"> to</w:t>
        </w:r>
      </w:ins>
      <w:del w:id="498" w:author="RSU" w:date="2017-12-12T15:12:00Z">
        <w:r w:rsidDel="00975CE1">
          <w:delText>-</w:delText>
        </w:r>
      </w:del>
      <w:r>
        <w:t xml:space="preserve">27 </w:t>
      </w:r>
      <w:proofErr w:type="spellStart"/>
      <w:ins w:id="499" w:author="RSU" w:date="2017-12-12T15:12:00Z">
        <w:r w:rsidR="00975CE1">
          <w:t>during</w:t>
        </w:r>
      </w:ins>
      <w:del w:id="500" w:author="RSU" w:date="2017-12-12T15:12:00Z">
        <w:r w:rsidDel="00975CE1">
          <w:delText xml:space="preserve">in </w:delText>
        </w:r>
      </w:del>
      <w:r>
        <w:t>the</w:t>
      </w:r>
      <w:proofErr w:type="spellEnd"/>
      <w:r>
        <w:t xml:space="preserve"> exposure period, but i</w:t>
      </w:r>
      <w:r w:rsidR="00EC1C03">
        <w:t>n</w:t>
      </w:r>
      <w:r>
        <w:t xml:space="preserve">creased </w:t>
      </w:r>
      <w:r>
        <w:lastRenderedPageBreak/>
        <w:t xml:space="preserve">in the </w:t>
      </w:r>
      <w:commentRangeStart w:id="501"/>
      <w:r>
        <w:t>two surviving crickets (44-55)</w:t>
      </w:r>
      <w:commentRangeEnd w:id="501"/>
      <w:r w:rsidR="00975CE1">
        <w:rPr>
          <w:rStyle w:val="CommentReference"/>
        </w:rPr>
        <w:commentReference w:id="501"/>
      </w:r>
      <w:r>
        <w:t xml:space="preserve">. </w:t>
      </w:r>
      <w:r w:rsidR="00EC1C03">
        <w:t xml:space="preserve"> </w:t>
      </w:r>
      <w:r>
        <w:t xml:space="preserve">The results of the control group are the same as presented in the previous paragraph. </w:t>
      </w:r>
      <w:r w:rsidR="00EC1C03">
        <w:t xml:space="preserve"> </w:t>
      </w:r>
      <w:proofErr w:type="spellStart"/>
      <w:r>
        <w:t>Brodifacoum</w:t>
      </w:r>
      <w:proofErr w:type="spellEnd"/>
      <w:r>
        <w:t xml:space="preserve"> residues in the dermal exposed salamanders </w:t>
      </w:r>
      <w:del w:id="502" w:author="RSU" w:date="2017-12-12T15:13:00Z">
        <w:r w:rsidDel="00975CE1">
          <w:delText xml:space="preserve">were quite variable: </w:delText>
        </w:r>
      </w:del>
      <w:ins w:id="503" w:author="RSU" w:date="2017-12-12T15:13:00Z">
        <w:r w:rsidR="00975CE1">
          <w:t xml:space="preserve">ranged from </w:t>
        </w:r>
      </w:ins>
      <w:r>
        <w:t>16.5</w:t>
      </w:r>
      <w:ins w:id="504" w:author="RSU" w:date="2017-12-12T15:13:00Z">
        <w:r w:rsidR="00975CE1">
          <w:t xml:space="preserve"> to </w:t>
        </w:r>
      </w:ins>
      <w:del w:id="505" w:author="RSU" w:date="2017-12-12T15:13:00Z">
        <w:r w:rsidDel="00975CE1">
          <w:delText>-</w:delText>
        </w:r>
      </w:del>
      <w:r>
        <w:t>95.1 ppb.</w:t>
      </w:r>
    </w:p>
    <w:p w:rsidR="008D6C9A" w:rsidRDefault="008D6C9A" w:rsidP="008D6C9A"/>
    <w:p w:rsidR="0066370C" w:rsidRDefault="0066370C" w:rsidP="008D6C9A">
      <w:r>
        <w:t xml:space="preserve">In the </w:t>
      </w:r>
      <w:proofErr w:type="spellStart"/>
      <w:r>
        <w:t>diphacinone</w:t>
      </w:r>
      <w:proofErr w:type="spellEnd"/>
      <w:r>
        <w:t xml:space="preserve"> oral exposure group, no animals died. </w:t>
      </w:r>
      <w:r w:rsidR="00EC1C03">
        <w:t xml:space="preserve"> </w:t>
      </w:r>
      <w:r>
        <w:t xml:space="preserve">There was no skin sloughing or sores </w:t>
      </w:r>
      <w:del w:id="506" w:author="RSU" w:date="2017-12-12T15:14:00Z">
        <w:r w:rsidDel="00975CE1">
          <w:delText>noted</w:delText>
        </w:r>
      </w:del>
      <w:ins w:id="507" w:author="RSU" w:date="2017-12-12T15:14:00Z">
        <w:r w:rsidR="00975CE1">
          <w:t>observed</w:t>
        </w:r>
      </w:ins>
      <w:r>
        <w:t xml:space="preserve">. </w:t>
      </w:r>
      <w:r w:rsidR="00EC1C03">
        <w:t xml:space="preserve"> </w:t>
      </w:r>
      <w:ins w:id="508" w:author="RSU" w:date="2017-12-12T15:14:00Z">
        <w:r w:rsidR="00975CE1">
          <w:t xml:space="preserve">Weight gain with this treatment group was negligible to </w:t>
        </w:r>
      </w:ins>
      <w:ins w:id="509" w:author="RSU" w:date="2017-12-12T15:15:00Z">
        <w:r w:rsidR="00975CE1">
          <w:t xml:space="preserve">17% </w:t>
        </w:r>
      </w:ins>
      <w:del w:id="510" w:author="RSU" w:date="2017-12-12T15:16:00Z">
        <w:r w:rsidDel="00975CE1">
          <w:delText xml:space="preserve">Salamanders mostly maintained weight: </w:delText>
        </w:r>
      </w:del>
      <w:ins w:id="511" w:author="RSU" w:date="2017-12-12T15:16:00Z">
        <w:r w:rsidR="00975CE1">
          <w:t xml:space="preserve">(nominal increase of </w:t>
        </w:r>
      </w:ins>
      <w:r>
        <w:t>0.02-</w:t>
      </w:r>
      <w:ins w:id="512" w:author="RSU" w:date="2017-12-12T15:16:00Z">
        <w:r w:rsidR="00975CE1">
          <w:t xml:space="preserve"> to </w:t>
        </w:r>
      </w:ins>
      <w:r>
        <w:t>0.15g</w:t>
      </w:r>
      <w:ins w:id="513" w:author="RSU" w:date="2017-12-12T15:16:00Z">
        <w:r w:rsidR="00975CE1">
          <w:t>)</w:t>
        </w:r>
      </w:ins>
      <w:r>
        <w:t xml:space="preserve">. </w:t>
      </w:r>
      <w:r w:rsidR="00EC1C03">
        <w:t xml:space="preserve"> </w:t>
      </w:r>
      <w:r>
        <w:t xml:space="preserve">Again, cricket consumption was somewhat variable: 6-68 in the exposure period, but stayed about the same in the post-exposure period: 4-66. </w:t>
      </w:r>
      <w:commentRangeStart w:id="514"/>
      <w:r>
        <w:t>The results of the control group are the same as presented in a previous paragraph.</w:t>
      </w:r>
      <w:commentRangeEnd w:id="514"/>
      <w:r w:rsidR="00535A87">
        <w:rPr>
          <w:rStyle w:val="CommentReference"/>
        </w:rPr>
        <w:commentReference w:id="514"/>
      </w:r>
      <w:r>
        <w:t xml:space="preserve"> Interestingly, there were no </w:t>
      </w:r>
      <w:proofErr w:type="spellStart"/>
      <w:r>
        <w:t>diphacinone</w:t>
      </w:r>
      <w:proofErr w:type="spellEnd"/>
      <w:r>
        <w:t xml:space="preserve"> residues detected in the oral</w:t>
      </w:r>
      <w:del w:id="515" w:author="RSU" w:date="2017-12-12T15:17:00Z">
        <w:r w:rsidDel="00B73997">
          <w:delText xml:space="preserve"> </w:delText>
        </w:r>
      </w:del>
      <w:ins w:id="516" w:author="RSU" w:date="2017-12-12T15:17:00Z">
        <w:r w:rsidR="00B73997">
          <w:t>-</w:t>
        </w:r>
      </w:ins>
      <w:r>
        <w:t>exposed salamanders.</w:t>
      </w:r>
    </w:p>
    <w:p w:rsidR="008D6C9A" w:rsidRDefault="008D6C9A" w:rsidP="008D6C9A"/>
    <w:p w:rsidR="0066370C" w:rsidRDefault="0066370C" w:rsidP="008D6C9A">
      <w:r>
        <w:t xml:space="preserve">In the </w:t>
      </w:r>
      <w:proofErr w:type="spellStart"/>
      <w:r>
        <w:t>diphacinone</w:t>
      </w:r>
      <w:proofErr w:type="spellEnd"/>
      <w:r>
        <w:t xml:space="preserve"> dermal exposure group, no animals died, but 50% of animals had some skin sloughing. Salamander weights were mostly stable: -0.11-0.11g. Again, cricket consumption was variable: 6-57 in the exposure period, </w:t>
      </w:r>
      <w:commentRangeStart w:id="517"/>
      <w:r>
        <w:t>but stayed about the same in the post-exposure period</w:t>
      </w:r>
      <w:commentRangeEnd w:id="517"/>
      <w:r w:rsidR="00535A87">
        <w:rPr>
          <w:rStyle w:val="CommentReference"/>
        </w:rPr>
        <w:commentReference w:id="517"/>
      </w:r>
      <w:r>
        <w:t xml:space="preserve">: 5-59. </w:t>
      </w:r>
      <w:commentRangeStart w:id="518"/>
      <w:r>
        <w:t>The results of the control group are the same as presented in a previous paragraph.</w:t>
      </w:r>
      <w:commentRangeEnd w:id="518"/>
      <w:r w:rsidR="00535A87">
        <w:rPr>
          <w:rStyle w:val="CommentReference"/>
        </w:rPr>
        <w:commentReference w:id="518"/>
      </w:r>
      <w:r>
        <w:t xml:space="preserve"> Again, there were no </w:t>
      </w:r>
      <w:proofErr w:type="spellStart"/>
      <w:r>
        <w:t>diphacinone</w:t>
      </w:r>
      <w:proofErr w:type="spellEnd"/>
      <w:r>
        <w:t xml:space="preserve"> residues detected in the </w:t>
      </w:r>
      <w:commentRangeStart w:id="519"/>
      <w:r>
        <w:t>dermal exposed salamanders</w:t>
      </w:r>
      <w:commentRangeEnd w:id="519"/>
      <w:r w:rsidR="00692FCE">
        <w:rPr>
          <w:rStyle w:val="CommentReference"/>
        </w:rPr>
        <w:commentReference w:id="519"/>
      </w:r>
      <w:r>
        <w:t>.</w:t>
      </w:r>
    </w:p>
    <w:p w:rsidR="00337F68" w:rsidRDefault="00337F68" w:rsidP="008D6C9A"/>
    <w:p w:rsidR="00337F68" w:rsidRDefault="00337F68" w:rsidP="00337F68">
      <w:r>
        <w:t xml:space="preserve">Again, in Trial 2, </w:t>
      </w:r>
      <w:commentRangeStart w:id="520"/>
      <w:r>
        <w:t>we did not observe sub-lethal effects as there was no external bleeding, little or no loss of body weight, and little or no drop in food (cricket) consumption</w:t>
      </w:r>
      <w:commentRangeEnd w:id="520"/>
      <w:r w:rsidR="00B73997">
        <w:rPr>
          <w:rStyle w:val="CommentReference"/>
        </w:rPr>
        <w:commentReference w:id="520"/>
      </w:r>
      <w:r>
        <w:t>.</w:t>
      </w:r>
      <w:r w:rsidR="006A4437">
        <w:t xml:space="preserve">  These salamanders were not necropsied because of their very small size.</w:t>
      </w:r>
      <w:r w:rsidR="003119A7">
        <w:t xml:space="preserve">  </w:t>
      </w:r>
      <w:moveFromRangeStart w:id="521" w:author="Gerry J McChesney" w:date="2018-01-10T17:45:00Z" w:name="move503369646"/>
      <w:moveFrom w:id="522" w:author="Gerry J McChesney" w:date="2018-01-10T17:45:00Z">
        <w:r w:rsidR="003119A7" w:rsidDel="00A36B05">
          <w:t>Table 2 summarizes the results of Trial 2.</w:t>
        </w:r>
      </w:moveFrom>
      <w:moveFromRangeEnd w:id="521"/>
    </w:p>
    <w:p w:rsidR="00337F68" w:rsidRDefault="00337F68" w:rsidP="008D6C9A">
      <w:pPr>
        <w:rPr>
          <w:ins w:id="523" w:author="Gerry J McChesney" w:date="2018-01-10T17:55:00Z"/>
        </w:rPr>
      </w:pPr>
    </w:p>
    <w:p w:rsidR="00535A87" w:rsidRPr="00535A87" w:rsidRDefault="00535A87" w:rsidP="008D6C9A">
      <w:pPr>
        <w:rPr>
          <w:b/>
        </w:rPr>
      </w:pPr>
      <w:commentRangeStart w:id="524"/>
      <w:ins w:id="525" w:author="Gerry J McChesney" w:date="2018-01-10T17:55:00Z">
        <w:r w:rsidRPr="00535A87">
          <w:rPr>
            <w:b/>
          </w:rPr>
          <w:t>New header</w:t>
        </w:r>
      </w:ins>
      <w:commentRangeEnd w:id="524"/>
      <w:ins w:id="526" w:author="Gerry J McChesney" w:date="2018-01-10T17:56:00Z">
        <w:r>
          <w:rPr>
            <w:rStyle w:val="CommentReference"/>
          </w:rPr>
          <w:commentReference w:id="524"/>
        </w:r>
      </w:ins>
    </w:p>
    <w:p w:rsidR="0066370C" w:rsidRDefault="00B73997" w:rsidP="008D6C9A">
      <w:ins w:id="527" w:author="RSU" w:date="2017-12-12T15:18:00Z">
        <w:r>
          <w:t xml:space="preserve">Across both toxicity trials, </w:t>
        </w:r>
      </w:ins>
      <w:del w:id="528" w:author="RSU" w:date="2017-12-12T15:18:00Z">
        <w:r w:rsidR="0066370C" w:rsidDel="00B73997">
          <w:delText>B</w:delText>
        </w:r>
      </w:del>
      <w:proofErr w:type="spellStart"/>
      <w:ins w:id="529" w:author="RSU" w:date="2017-12-12T15:18:00Z">
        <w:r>
          <w:t>b</w:t>
        </w:r>
      </w:ins>
      <w:r w:rsidR="0066370C">
        <w:t>rodifacoum</w:t>
      </w:r>
      <w:proofErr w:type="spellEnd"/>
      <w:r w:rsidR="0066370C">
        <w:t xml:space="preserve"> residues in </w:t>
      </w:r>
      <w:commentRangeStart w:id="530"/>
      <w:r w:rsidR="0066370C">
        <w:t>crickets</w:t>
      </w:r>
      <w:commentRangeEnd w:id="530"/>
      <w:r w:rsidR="00692FCE">
        <w:rPr>
          <w:rStyle w:val="CommentReference"/>
        </w:rPr>
        <w:commentReference w:id="530"/>
      </w:r>
      <w:r w:rsidR="0066370C">
        <w:t xml:space="preserve"> fed </w:t>
      </w:r>
      <w:proofErr w:type="spellStart"/>
      <w:r w:rsidR="0066370C">
        <w:t>brodifacoum</w:t>
      </w:r>
      <w:proofErr w:type="spellEnd"/>
      <w:r w:rsidR="0066370C">
        <w:t xml:space="preserve"> pellets were quite variable (296-688 ppb), while crickets dusted with powdered </w:t>
      </w:r>
      <w:proofErr w:type="spellStart"/>
      <w:r w:rsidR="0066370C">
        <w:t>brodifacoum</w:t>
      </w:r>
      <w:proofErr w:type="spellEnd"/>
      <w:r w:rsidR="0066370C">
        <w:t xml:space="preserve"> were much higher and </w:t>
      </w:r>
      <w:r w:rsidR="00EC1C03">
        <w:t xml:space="preserve">somewhat </w:t>
      </w:r>
      <w:r w:rsidR="0066370C">
        <w:t xml:space="preserve">less </w:t>
      </w:r>
      <w:commentRangeStart w:id="531"/>
      <w:r w:rsidR="0066370C">
        <w:t>variable</w:t>
      </w:r>
      <w:commentRangeEnd w:id="531"/>
      <w:r w:rsidR="007F49B6">
        <w:rPr>
          <w:rStyle w:val="CommentReference"/>
        </w:rPr>
        <w:commentReference w:id="531"/>
      </w:r>
      <w:r w:rsidR="0066370C">
        <w:t xml:space="preserve"> </w:t>
      </w:r>
      <w:commentRangeStart w:id="532"/>
      <w:r w:rsidR="0066370C">
        <w:t>(2887-3340 ppb</w:t>
      </w:r>
      <w:commentRangeEnd w:id="532"/>
      <w:r w:rsidR="00535A87">
        <w:rPr>
          <w:rStyle w:val="CommentReference"/>
        </w:rPr>
        <w:commentReference w:id="532"/>
      </w:r>
      <w:r w:rsidR="0066370C">
        <w:t>).</w:t>
      </w:r>
    </w:p>
    <w:p w:rsidR="008D6C9A" w:rsidRDefault="008D6C9A" w:rsidP="008D6C9A"/>
    <w:p w:rsidR="0066370C" w:rsidRDefault="0066370C" w:rsidP="008D6C9A">
      <w:proofErr w:type="spellStart"/>
      <w:r>
        <w:t>Diphacinone</w:t>
      </w:r>
      <w:proofErr w:type="spellEnd"/>
      <w:r>
        <w:t xml:space="preserve"> residues in crickets fed </w:t>
      </w:r>
      <w:proofErr w:type="spellStart"/>
      <w:r>
        <w:t>diphacinone</w:t>
      </w:r>
      <w:proofErr w:type="spellEnd"/>
      <w:r>
        <w:t xml:space="preserve"> pellets were quite variable (954-2930 ppb), as were crickets dusted with powdered </w:t>
      </w:r>
      <w:proofErr w:type="spellStart"/>
      <w:r>
        <w:t>diphacinone</w:t>
      </w:r>
      <w:proofErr w:type="spellEnd"/>
      <w:r>
        <w:t xml:space="preserve"> (1823-3980 ppb).</w:t>
      </w:r>
    </w:p>
    <w:p w:rsidR="008D6C9A" w:rsidRDefault="008D6C9A" w:rsidP="008D6C9A"/>
    <w:p w:rsidR="0066370C" w:rsidRDefault="0066370C" w:rsidP="008D6C9A">
      <w:r>
        <w:t xml:space="preserve">Residues in water used to soak crushed and powder rodenticide pellets were very low probably because of the low </w:t>
      </w:r>
      <w:ins w:id="533" w:author="RSU" w:date="2017-12-12T15:25:00Z">
        <w:r w:rsidR="007F49B6">
          <w:t xml:space="preserve">water </w:t>
        </w:r>
      </w:ins>
      <w:r>
        <w:t xml:space="preserve">solubility of </w:t>
      </w:r>
      <w:del w:id="534" w:author="RSU" w:date="2017-12-12T15:25:00Z">
        <w:r w:rsidDel="007F49B6">
          <w:delText>anticoagulant</w:delText>
        </w:r>
        <w:r w:rsidR="00EC1C03" w:rsidDel="007F49B6">
          <w:delText>s</w:delText>
        </w:r>
      </w:del>
      <w:proofErr w:type="spellStart"/>
      <w:ins w:id="535" w:author="RSU" w:date="2017-12-12T15:25:00Z">
        <w:r w:rsidR="007F49B6">
          <w:t>diphacinone</w:t>
        </w:r>
        <w:proofErr w:type="spellEnd"/>
        <w:r w:rsidR="007F49B6">
          <w:t xml:space="preserve"> and </w:t>
        </w:r>
        <w:proofErr w:type="spellStart"/>
        <w:r w:rsidR="007F49B6">
          <w:t>brodifacoum</w:t>
        </w:r>
      </w:ins>
      <w:proofErr w:type="spellEnd"/>
      <w:r>
        <w:t xml:space="preserve">. </w:t>
      </w:r>
      <w:r w:rsidR="00EC1C03">
        <w:t xml:space="preserve"> </w:t>
      </w:r>
      <w:proofErr w:type="spellStart"/>
      <w:r>
        <w:t>Brodifacoum</w:t>
      </w:r>
      <w:proofErr w:type="spellEnd"/>
      <w:r>
        <w:t xml:space="preserve"> residues varied from 5.75</w:t>
      </w:r>
      <w:ins w:id="536" w:author="RSU" w:date="2017-12-12T15:25:00Z">
        <w:r w:rsidR="007F49B6">
          <w:t xml:space="preserve"> to</w:t>
        </w:r>
      </w:ins>
      <w:del w:id="537" w:author="RSU" w:date="2017-12-12T15:25:00Z">
        <w:r w:rsidDel="007F49B6">
          <w:delText>-</w:delText>
        </w:r>
      </w:del>
      <w:r>
        <w:t xml:space="preserve">29.7 ppb. </w:t>
      </w:r>
      <w:r w:rsidR="00EC1C03">
        <w:t xml:space="preserve"> </w:t>
      </w:r>
      <w:proofErr w:type="spellStart"/>
      <w:r>
        <w:t>Diphacinone</w:t>
      </w:r>
      <w:proofErr w:type="spellEnd"/>
      <w:r>
        <w:t xml:space="preserve"> residues were similar and varied from 0.08</w:t>
      </w:r>
      <w:ins w:id="538" w:author="RSU" w:date="2017-12-12T15:26:00Z">
        <w:r w:rsidR="007F49B6">
          <w:t xml:space="preserve"> to</w:t>
        </w:r>
      </w:ins>
      <w:del w:id="539" w:author="RSU" w:date="2017-12-12T15:26:00Z">
        <w:r w:rsidDel="007F49B6">
          <w:delText>-</w:delText>
        </w:r>
      </w:del>
      <w:r>
        <w:t>17.7 ppb.</w:t>
      </w:r>
    </w:p>
    <w:p w:rsidR="008D6C9A" w:rsidRDefault="008D6C9A" w:rsidP="008D6C9A"/>
    <w:p w:rsidR="0066370C" w:rsidRDefault="0066370C" w:rsidP="008D6C9A">
      <w:r>
        <w:t>Because of the low residue levels in the salamanders (i.e., ppb</w:t>
      </w:r>
      <w:ins w:id="540" w:author="Gerry J McChesney" w:date="2018-01-10T18:01:00Z">
        <w:r w:rsidR="00535A87">
          <w:t xml:space="preserve"> instead of ppm</w:t>
        </w:r>
      </w:ins>
      <w:r>
        <w:t xml:space="preserve">), we tested the </w:t>
      </w:r>
      <w:commentRangeStart w:id="541"/>
      <w:proofErr w:type="spellStart"/>
      <w:r>
        <w:t>brodifacoum</w:t>
      </w:r>
      <w:proofErr w:type="spellEnd"/>
      <w:r>
        <w:t xml:space="preserve"> and </w:t>
      </w:r>
      <w:proofErr w:type="spellStart"/>
      <w:r>
        <w:t>diphacinone</w:t>
      </w:r>
      <w:proofErr w:type="spellEnd"/>
      <w:r>
        <w:t xml:space="preserve"> </w:t>
      </w:r>
      <w:commentRangeEnd w:id="541"/>
      <w:r w:rsidR="009B740E">
        <w:rPr>
          <w:rStyle w:val="CommentReference"/>
        </w:rPr>
        <w:commentReference w:id="541"/>
      </w:r>
      <w:r>
        <w:t xml:space="preserve">pellets for rodenticide concentrations. </w:t>
      </w:r>
      <w:r w:rsidR="00EC1C03">
        <w:t xml:space="preserve"> </w:t>
      </w:r>
      <w:r>
        <w:t xml:space="preserve">These were very close to the label concentrations. </w:t>
      </w:r>
      <w:r w:rsidR="00EC1C03">
        <w:t xml:space="preserve"> </w:t>
      </w:r>
      <w:r>
        <w:t xml:space="preserve">For the </w:t>
      </w:r>
      <w:proofErr w:type="spellStart"/>
      <w:r>
        <w:t>diphacinone</w:t>
      </w:r>
      <w:proofErr w:type="spellEnd"/>
      <w:r>
        <w:t xml:space="preserve"> pellets, it was 46.4 </w:t>
      </w:r>
      <w:proofErr w:type="spellStart"/>
      <w:r>
        <w:t>ug</w:t>
      </w:r>
      <w:proofErr w:type="spellEnd"/>
      <w:r>
        <w:t xml:space="preserve">/g (= ppm) which is 93% of the desired 50 </w:t>
      </w:r>
      <w:proofErr w:type="spellStart"/>
      <w:r>
        <w:t>ug</w:t>
      </w:r>
      <w:proofErr w:type="spellEnd"/>
      <w:r>
        <w:t xml:space="preserve">/g. </w:t>
      </w:r>
      <w:r w:rsidR="00EC1C03">
        <w:t xml:space="preserve"> </w:t>
      </w:r>
      <w:r>
        <w:t xml:space="preserve">For the </w:t>
      </w:r>
      <w:proofErr w:type="spellStart"/>
      <w:r>
        <w:t>brodifacoum</w:t>
      </w:r>
      <w:proofErr w:type="spellEnd"/>
      <w:r>
        <w:t xml:space="preserve"> pellets, it was 26.3 </w:t>
      </w:r>
      <w:proofErr w:type="spellStart"/>
      <w:r>
        <w:t>ug</w:t>
      </w:r>
      <w:proofErr w:type="spellEnd"/>
      <w:r>
        <w:t xml:space="preserve">/g (= ppm) which is 105% of the desired 25 </w:t>
      </w:r>
      <w:proofErr w:type="spellStart"/>
      <w:r>
        <w:t>ug</w:t>
      </w:r>
      <w:proofErr w:type="spellEnd"/>
      <w:r>
        <w:t>/</w:t>
      </w:r>
      <w:commentRangeStart w:id="542"/>
      <w:r>
        <w:t>g</w:t>
      </w:r>
      <w:commentRangeEnd w:id="542"/>
      <w:r w:rsidR="00437307">
        <w:rPr>
          <w:rStyle w:val="CommentReference"/>
        </w:rPr>
        <w:commentReference w:id="542"/>
      </w:r>
      <w:r w:rsidR="008D6C9A">
        <w:t>.</w:t>
      </w:r>
    </w:p>
    <w:p w:rsidR="00375639" w:rsidRDefault="00375639" w:rsidP="008D6C9A"/>
    <w:p w:rsidR="00375639" w:rsidRDefault="00375639" w:rsidP="008D6C9A">
      <w:del w:id="543" w:author="Gerry J McChesney" w:date="2018-01-10T18:04:00Z">
        <w:r w:rsidDel="009B740E">
          <w:delText>We are sending t</w:delText>
        </w:r>
      </w:del>
      <w:ins w:id="544" w:author="Gerry J McChesney" w:date="2018-01-10T18:04:00Z">
        <w:r w:rsidR="009B740E">
          <w:t>T</w:t>
        </w:r>
      </w:ins>
      <w:r>
        <w:t xml:space="preserve">he residue report of the Analytical Chemistry Unit </w:t>
      </w:r>
      <w:ins w:id="545" w:author="Gerry J McChesney" w:date="2018-01-10T18:04:00Z">
        <w:r w:rsidR="009B740E">
          <w:t xml:space="preserve">will be sent </w:t>
        </w:r>
      </w:ins>
      <w:r>
        <w:t xml:space="preserve">to the USFWS </w:t>
      </w:r>
      <w:del w:id="546" w:author="Gerry J McChesney" w:date="2018-01-10T18:05:00Z">
        <w:r w:rsidDel="009B740E">
          <w:delText xml:space="preserve">and DOI </w:delText>
        </w:r>
      </w:del>
      <w:r>
        <w:t>as a separate document.</w:t>
      </w:r>
    </w:p>
    <w:p w:rsidR="008D6C9A" w:rsidRDefault="008D6C9A" w:rsidP="008D6C9A"/>
    <w:p w:rsidR="00B5206C" w:rsidRDefault="00B5206C"/>
    <w:p w:rsidR="00356893" w:rsidRDefault="00356893">
      <w:r>
        <w:rPr>
          <w:b/>
        </w:rPr>
        <w:t>Discussion</w:t>
      </w:r>
    </w:p>
    <w:p w:rsidR="00356893" w:rsidRDefault="00356893"/>
    <w:p w:rsidR="00CC2411" w:rsidRDefault="00CC2411" w:rsidP="000022C4">
      <w:r>
        <w:lastRenderedPageBreak/>
        <w:t xml:space="preserve">A search of the scientific literature revealed no publications </w:t>
      </w:r>
      <w:del w:id="547" w:author="RSU" w:date="2017-12-12T15:26:00Z">
        <w:r w:rsidDel="007F49B6">
          <w:delText>on anticoagulants</w:delText>
        </w:r>
      </w:del>
      <w:ins w:id="548" w:author="RSU" w:date="2017-12-12T15:26:00Z">
        <w:r w:rsidR="007F49B6">
          <w:t>concerning the toxicity of anticoagulants in</w:t>
        </w:r>
      </w:ins>
      <w:del w:id="549" w:author="RSU" w:date="2017-12-12T15:26:00Z">
        <w:r w:rsidDel="007F49B6">
          <w:delText xml:space="preserve"> and</w:delText>
        </w:r>
      </w:del>
      <w:r>
        <w:t xml:space="preserve"> amphibians.  As stated in some reviews, little is known about the risk of anticoagulants to amphibians, </w:t>
      </w:r>
      <w:commentRangeStart w:id="550"/>
      <w:r>
        <w:t xml:space="preserve">but it is generally considered to be low </w:t>
      </w:r>
      <w:commentRangeEnd w:id="550"/>
      <w:r w:rsidR="00747A68">
        <w:rPr>
          <w:rStyle w:val="CommentReference"/>
        </w:rPr>
        <w:commentReference w:id="550"/>
      </w:r>
      <w:r>
        <w:t>(Eason, 1995; Chris et al., 2010).   Studies have focused on risks to mammals, birds, invertebrates, and to a much lesser focus, on reptiles</w:t>
      </w:r>
      <w:ins w:id="551" w:author="RSU" w:date="2017-12-12T15:31:00Z">
        <w:r w:rsidR="00747A68">
          <w:t>,</w:t>
        </w:r>
      </w:ins>
      <w:r>
        <w:t xml:space="preserve"> as these are thought to be </w:t>
      </w:r>
      <w:commentRangeStart w:id="552"/>
      <w:ins w:id="553" w:author="Gerry J McChesney" w:date="2018-01-10T18:08:00Z">
        <w:r w:rsidR="00835FE6">
          <w:t>either</w:t>
        </w:r>
      </w:ins>
      <w:commentRangeEnd w:id="552"/>
      <w:ins w:id="554" w:author="Gerry J McChesney" w:date="2018-01-10T18:10:00Z">
        <w:r w:rsidR="00835FE6">
          <w:rPr>
            <w:rStyle w:val="CommentReference"/>
          </w:rPr>
          <w:commentReference w:id="552"/>
        </w:r>
      </w:ins>
      <w:ins w:id="555" w:author="Gerry J McChesney" w:date="2018-01-10T18:08:00Z">
        <w:r w:rsidR="00835FE6">
          <w:t xml:space="preserve"> </w:t>
        </w:r>
      </w:ins>
      <w:r>
        <w:t xml:space="preserve">the most sensitive taxonomic groups </w:t>
      </w:r>
      <w:del w:id="556" w:author="Gerry J McChesney" w:date="2018-01-10T18:08:00Z">
        <w:r w:rsidDel="00835FE6">
          <w:delText xml:space="preserve">and </w:delText>
        </w:r>
      </w:del>
      <w:ins w:id="557" w:author="Gerry J McChesney" w:date="2018-01-10T18:08:00Z">
        <w:r w:rsidR="00835FE6">
          <w:t>or</w:t>
        </w:r>
        <w:r w:rsidR="00835FE6">
          <w:t xml:space="preserve"> </w:t>
        </w:r>
      </w:ins>
      <w:r>
        <w:t xml:space="preserve">they are </w:t>
      </w:r>
      <w:del w:id="558" w:author="Gerry J McChesney" w:date="2018-01-10T18:09:00Z">
        <w:r w:rsidDel="00835FE6">
          <w:delText xml:space="preserve">also </w:delText>
        </w:r>
      </w:del>
      <w:r>
        <w:t>the groups most likely to consume baits (primary exposure) or animals that have consumed baits (secondary exposure).  Additionally, relatively few native amphibians occur on islands and many islands don’t have any.</w:t>
      </w:r>
    </w:p>
    <w:p w:rsidR="00CC2411" w:rsidRDefault="00CC2411" w:rsidP="000022C4"/>
    <w:p w:rsidR="00CC2411" w:rsidRDefault="00CC2411" w:rsidP="000022C4">
      <w:r>
        <w:t xml:space="preserve">As such, </w:t>
      </w:r>
      <w:r w:rsidR="0039102D">
        <w:t>we have little to compare our results with salamanders to with the exception of the taxonomic groups listed above.  This information and residue levels comes from eradication projects with non-target monitoring before and after rodenticide application.</w:t>
      </w:r>
    </w:p>
    <w:p w:rsidR="008B0A80" w:rsidRDefault="008B0A80" w:rsidP="0081783E">
      <w:pPr>
        <w:jc w:val="right"/>
      </w:pPr>
    </w:p>
    <w:p w:rsidR="008B0A80" w:rsidRPr="00A63DCF" w:rsidRDefault="008B0A80" w:rsidP="000022C4">
      <w:proofErr w:type="spellStart"/>
      <w:r>
        <w:t>Witmer</w:t>
      </w:r>
      <w:proofErr w:type="spellEnd"/>
      <w:r>
        <w:t xml:space="preserve"> and Mauldin (2012) </w:t>
      </w:r>
      <w:r w:rsidR="00F46452">
        <w:t xml:space="preserve">reported </w:t>
      </w:r>
      <w:del w:id="559" w:author="RSU" w:date="2017-12-12T15:31:00Z">
        <w:r w:rsidDel="00747A68">
          <w:delText xml:space="preserve">levels </w:delText>
        </w:r>
      </w:del>
      <w:ins w:id="560" w:author="RSU" w:date="2017-12-12T15:31:00Z">
        <w:r w:rsidR="00747A68">
          <w:t xml:space="preserve">concentrations </w:t>
        </w:r>
      </w:ins>
      <w:r>
        <w:t xml:space="preserve">of </w:t>
      </w:r>
      <w:proofErr w:type="spellStart"/>
      <w:r>
        <w:t>diphacinone</w:t>
      </w:r>
      <w:proofErr w:type="spellEnd"/>
      <w:r>
        <w:t xml:space="preserve"> and </w:t>
      </w:r>
      <w:proofErr w:type="spellStart"/>
      <w:r>
        <w:t>brodifacoum</w:t>
      </w:r>
      <w:proofErr w:type="spellEnd"/>
      <w:r>
        <w:t xml:space="preserve"> residues in whole bodies of </w:t>
      </w:r>
      <w:r w:rsidR="00F46452">
        <w:t xml:space="preserve">captive </w:t>
      </w:r>
      <w:r>
        <w:t>snakes, turtles, and lizards that had been twice orally</w:t>
      </w:r>
      <w:ins w:id="561" w:author="RSU" w:date="2017-12-12T15:32:00Z">
        <w:r w:rsidR="00747A68">
          <w:t>-</w:t>
        </w:r>
      </w:ins>
      <w:r>
        <w:t xml:space="preserve"> </w:t>
      </w:r>
      <w:proofErr w:type="spellStart"/>
      <w:r>
        <w:t>gavaged</w:t>
      </w:r>
      <w:proofErr w:type="spellEnd"/>
      <w:r>
        <w:t xml:space="preserve"> with solutions containing those anticoagulants.  </w:t>
      </w:r>
      <w:r w:rsidR="006525AE">
        <w:t xml:space="preserve">These ranged from lows of 0.07 </w:t>
      </w:r>
      <w:r w:rsidR="006525AE" w:rsidRPr="00BB1B29">
        <w:t>µg/g</w:t>
      </w:r>
      <w:r w:rsidR="006525AE">
        <w:t xml:space="preserve"> (= ppm) to highs of 1.58 </w:t>
      </w:r>
      <w:r w:rsidR="006525AE" w:rsidRPr="00BB1B29">
        <w:t>µg/g</w:t>
      </w:r>
      <w:r w:rsidR="006525AE">
        <w:t xml:space="preserve"> (= ppm).  Note that the </w:t>
      </w:r>
      <w:commentRangeStart w:id="562"/>
      <w:r w:rsidR="006525AE">
        <w:t>levels</w:t>
      </w:r>
      <w:commentRangeEnd w:id="562"/>
      <w:r w:rsidR="00747A68">
        <w:rPr>
          <w:rStyle w:val="CommentReference"/>
        </w:rPr>
        <w:commentReference w:id="562"/>
      </w:r>
      <w:r w:rsidR="006525AE">
        <w:t xml:space="preserve"> in </w:t>
      </w:r>
      <w:r w:rsidR="0081783E">
        <w:t>our</w:t>
      </w:r>
      <w:r w:rsidR="006525AE">
        <w:t xml:space="preserve"> salamanders were much lower than those in these reptiles as our residue levels were reported in ng/g (= ppb).</w:t>
      </w:r>
      <w:r w:rsidR="00A63DCF">
        <w:t xml:space="preserve"> They also noted that 5 of 37 (13%) </w:t>
      </w:r>
      <w:proofErr w:type="spellStart"/>
      <w:r w:rsidR="00A63DCF">
        <w:rPr>
          <w:i/>
        </w:rPr>
        <w:t>Ameiva</w:t>
      </w:r>
      <w:proofErr w:type="spellEnd"/>
      <w:r w:rsidR="00A63DCF">
        <w:t xml:space="preserve"> lizards died during the study with one showing external </w:t>
      </w:r>
      <w:proofErr w:type="spellStart"/>
      <w:r w:rsidR="00A63DCF">
        <w:t>hemorraghing</w:t>
      </w:r>
      <w:proofErr w:type="spellEnd"/>
      <w:r w:rsidR="00AF765C">
        <w:t xml:space="preserve">.  One </w:t>
      </w:r>
      <w:r w:rsidR="00A63DCF">
        <w:t>of 38 (0.03%) green iguanas died</w:t>
      </w:r>
      <w:r w:rsidR="00AF765C">
        <w:t xml:space="preserve"> and it had external </w:t>
      </w:r>
      <w:del w:id="563" w:author="RSU" w:date="2017-12-12T15:35:00Z">
        <w:r w:rsidR="00AF765C" w:rsidDel="00747A68">
          <w:delText>hemorraghing</w:delText>
        </w:r>
      </w:del>
      <w:ins w:id="564" w:author="RSU" w:date="2017-12-12T15:35:00Z">
        <w:r w:rsidR="00747A68">
          <w:t>hemorrhaging</w:t>
        </w:r>
      </w:ins>
      <w:r w:rsidR="00A63DCF">
        <w:t>.</w:t>
      </w:r>
    </w:p>
    <w:p w:rsidR="00F46452" w:rsidRDefault="00F46452" w:rsidP="000022C4"/>
    <w:p w:rsidR="00F46452" w:rsidRDefault="00F46452" w:rsidP="000022C4">
      <w:commentRangeStart w:id="565"/>
      <w:r>
        <w:t xml:space="preserve">Pitt et al. (2015) </w:t>
      </w:r>
      <w:commentRangeEnd w:id="565"/>
      <w:r w:rsidR="00747A68">
        <w:rPr>
          <w:rStyle w:val="CommentReference"/>
        </w:rPr>
        <w:commentReference w:id="565"/>
      </w:r>
      <w:r>
        <w:t xml:space="preserve">also reported levels of </w:t>
      </w:r>
      <w:proofErr w:type="spellStart"/>
      <w:r>
        <w:t>brodifacoum</w:t>
      </w:r>
      <w:proofErr w:type="spellEnd"/>
      <w:r>
        <w:t xml:space="preserve"> residues in various taxonomic groups and in environmental substrates after the eradication project on Palmyra Island in the Pacific.  While the levels were higher than they expected, they note that there </w:t>
      </w:r>
      <w:del w:id="566" w:author="Gerry J McChesney" w:date="2018-01-10T18:14:00Z">
        <w:r w:rsidDel="00C733C9">
          <w:delText xml:space="preserve">was </w:delText>
        </w:r>
      </w:del>
      <w:ins w:id="567" w:author="Gerry J McChesney" w:date="2018-01-10T18:14:00Z">
        <w:r w:rsidR="00C733C9">
          <w:t>were</w:t>
        </w:r>
        <w:r w:rsidR="00C733C9">
          <w:t xml:space="preserve"> </w:t>
        </w:r>
      </w:ins>
      <w:r>
        <w:t>very high application</w:t>
      </w:r>
      <w:del w:id="568" w:author="Gerry J McChesney" w:date="2018-01-10T18:14:00Z">
        <w:r w:rsidDel="00C733C9">
          <w:delText>s</w:delText>
        </w:r>
      </w:del>
      <w:r>
        <w:t xml:space="preserve"> rates of the rodenticide in that project (6 times higher than the EPA recommended label rate).  Using whole body carcasses found after the baiting operation, they reported levels of </w:t>
      </w:r>
      <w:r w:rsidR="0081783E">
        <w:t xml:space="preserve">0.10-0.76 </w:t>
      </w:r>
      <w:r w:rsidR="0081783E" w:rsidRPr="00BB1B29">
        <w:t>µg/g</w:t>
      </w:r>
      <w:r w:rsidR="0081783E">
        <w:t xml:space="preserve"> (= ppm) in birds, 0.34-0.44 </w:t>
      </w:r>
      <w:r w:rsidR="0081783E" w:rsidRPr="00BB1B29">
        <w:t>µg/g</w:t>
      </w:r>
      <w:r w:rsidR="0081783E">
        <w:t xml:space="preserve"> (= ppm) in fish, and below the detection level to 0.97 </w:t>
      </w:r>
      <w:r w:rsidR="0081783E" w:rsidRPr="00BB1B29">
        <w:t>µg/g</w:t>
      </w:r>
      <w:r w:rsidR="0081783E">
        <w:t xml:space="preserve"> (= ppm) in crabs.  These levels are much lower than those found in </w:t>
      </w:r>
      <w:del w:id="569" w:author="Gerry J McChesney" w:date="2018-01-10T18:15:00Z">
        <w:r w:rsidR="0081783E" w:rsidDel="00C733C9">
          <w:delText xml:space="preserve">dead </w:delText>
        </w:r>
      </w:del>
      <w:r w:rsidR="0081783E">
        <w:t>rats</w:t>
      </w:r>
      <w:commentRangeStart w:id="570"/>
      <w:ins w:id="571" w:author="Gerry J McChesney" w:date="2018-01-10T18:15:00Z">
        <w:r w:rsidR="00C733C9">
          <w:t xml:space="preserve"> that died from </w:t>
        </w:r>
        <w:proofErr w:type="spellStart"/>
        <w:r w:rsidR="00C733C9">
          <w:t>brodifacoum</w:t>
        </w:r>
        <w:proofErr w:type="spellEnd"/>
        <w:r w:rsidR="00C733C9">
          <w:t xml:space="preserve"> exposure</w:t>
        </w:r>
        <w:commentRangeEnd w:id="570"/>
        <w:r w:rsidR="00C733C9">
          <w:rPr>
            <w:rStyle w:val="CommentReference"/>
          </w:rPr>
          <w:commentReference w:id="570"/>
        </w:r>
      </w:ins>
      <w:r w:rsidR="0081783E">
        <w:t xml:space="preserve">, 3.75 </w:t>
      </w:r>
      <w:r w:rsidR="0081783E" w:rsidRPr="00BB1B29">
        <w:t>µg/g</w:t>
      </w:r>
      <w:r w:rsidR="0081783E">
        <w:t xml:space="preserve"> (= ppm).  Again, note that the levels in our salamanders were much lower than those in these animals as our residue levels were reported in ng/g (= ppb).</w:t>
      </w:r>
      <w:r w:rsidR="008C0E08">
        <w:t xml:space="preserve">  </w:t>
      </w:r>
      <w:r w:rsidR="00605284">
        <w:t xml:space="preserve">Pitt et al. (2015) also reported that only one fresh water sample had a residue level (0.05 </w:t>
      </w:r>
      <w:r w:rsidR="00605284" w:rsidRPr="00BB1B29">
        <w:t>µg/g</w:t>
      </w:r>
      <w:r w:rsidR="00605284">
        <w:t xml:space="preserve"> (= ppm) above the detection level and none </w:t>
      </w:r>
      <w:del w:id="572" w:author="Gerry J McChesney" w:date="2018-01-10T18:16:00Z">
        <w:r w:rsidR="00605284" w:rsidDel="00C733C9">
          <w:delText xml:space="preserve">was </w:delText>
        </w:r>
      </w:del>
      <w:ins w:id="573" w:author="Gerry J McChesney" w:date="2018-01-10T18:16:00Z">
        <w:r w:rsidR="00C733C9">
          <w:t>were</w:t>
        </w:r>
        <w:r w:rsidR="00C733C9">
          <w:t xml:space="preserve"> </w:t>
        </w:r>
      </w:ins>
      <w:r w:rsidR="00605284">
        <w:t xml:space="preserve">detected in the salt water samples.  They also reported soil residue levels of 0.007-0.018 </w:t>
      </w:r>
      <w:r w:rsidR="00605284" w:rsidRPr="00BB1B29">
        <w:t>µg/g</w:t>
      </w:r>
      <w:r w:rsidR="00605284">
        <w:t xml:space="preserve"> (= ppm).</w:t>
      </w:r>
    </w:p>
    <w:p w:rsidR="00C07A85" w:rsidRDefault="00C07A85" w:rsidP="000022C4"/>
    <w:p w:rsidR="00C07A85" w:rsidRDefault="000C3CB6" w:rsidP="000022C4">
      <w:proofErr w:type="spellStart"/>
      <w:r>
        <w:t>Shiels</w:t>
      </w:r>
      <w:proofErr w:type="spellEnd"/>
      <w:r>
        <w:t xml:space="preserve"> et al. (2017)</w:t>
      </w:r>
      <w:r w:rsidR="00605284">
        <w:t xml:space="preserve"> reported levels of </w:t>
      </w:r>
      <w:proofErr w:type="spellStart"/>
      <w:r w:rsidR="00605284">
        <w:t>brodifacoum</w:t>
      </w:r>
      <w:proofErr w:type="spellEnd"/>
      <w:r w:rsidR="00605284">
        <w:t xml:space="preserve"> residues in various taxonomic groups and in environmental substrates after the eradication project on </w:t>
      </w:r>
      <w:proofErr w:type="spellStart"/>
      <w:r w:rsidR="00605284">
        <w:t>Desecheo</w:t>
      </w:r>
      <w:proofErr w:type="spellEnd"/>
      <w:r w:rsidR="00605284">
        <w:t xml:space="preserve"> Island in the Caribbean.  </w:t>
      </w:r>
      <w:r w:rsidR="00C1239B">
        <w:t xml:space="preserve">Most carcasses found from various taxonomic groups had </w:t>
      </w:r>
      <w:ins w:id="574" w:author="RSU" w:date="2017-12-12T15:37:00Z">
        <w:r w:rsidR="00546B8D">
          <w:t xml:space="preserve">detectable </w:t>
        </w:r>
      </w:ins>
      <w:r w:rsidR="00C1239B">
        <w:t>residues</w:t>
      </w:r>
      <w:ins w:id="575" w:author="RSU" w:date="2017-12-12T15:38:00Z">
        <w:r w:rsidR="00546B8D">
          <w:t xml:space="preserve"> of </w:t>
        </w:r>
        <w:proofErr w:type="spellStart"/>
        <w:r w:rsidR="00546B8D">
          <w:t>brodifacoum</w:t>
        </w:r>
      </w:ins>
      <w:proofErr w:type="spellEnd"/>
      <w:r w:rsidR="00C1239B">
        <w:t xml:space="preserve">.  </w:t>
      </w:r>
      <w:proofErr w:type="gramStart"/>
      <w:r w:rsidR="00C1239B">
        <w:t>They also live-harvested various lizard species about 3 weeks after the baiting operation.</w:t>
      </w:r>
      <w:proofErr w:type="gramEnd"/>
      <w:r w:rsidR="00C1239B">
        <w:t xml:space="preserve">  While all these animals appeared healthy, 65-100% had detectable residue</w:t>
      </w:r>
      <w:commentRangeStart w:id="576"/>
      <w:r w:rsidR="00C1239B">
        <w:t xml:space="preserve"> levels </w:t>
      </w:r>
      <w:commentRangeEnd w:id="576"/>
      <w:r w:rsidR="00546B8D">
        <w:rPr>
          <w:rStyle w:val="CommentReference"/>
        </w:rPr>
        <w:commentReference w:id="576"/>
      </w:r>
      <w:r w:rsidR="00C1239B">
        <w:t>ranging from 12.2-1100 ng/g (= ppb).  Additionally, some insect</w:t>
      </w:r>
      <w:ins w:id="577" w:author="Gerry J McChesney" w:date="2018-01-10T18:17:00Z">
        <w:r w:rsidR="00C733C9">
          <w:t>s</w:t>
        </w:r>
      </w:ins>
      <w:r w:rsidR="00C1239B">
        <w:t xml:space="preserve"> and crabs had detectable residue </w:t>
      </w:r>
      <w:r w:rsidR="00C1239B" w:rsidRPr="00C733C9">
        <w:rPr>
          <w:highlight w:val="yellow"/>
          <w:rPrChange w:id="578" w:author="Gerry J McChesney" w:date="2018-01-10T18:17:00Z">
            <w:rPr/>
          </w:rPrChange>
        </w:rPr>
        <w:t>levels</w:t>
      </w:r>
      <w:r w:rsidR="00C1239B">
        <w:t xml:space="preserve"> ranging from 10.3-1580 ng/g (= ppb).  These are similar levels to those we found in the salamanders.  </w:t>
      </w:r>
    </w:p>
    <w:p w:rsidR="00CC2411" w:rsidRDefault="00CC2411" w:rsidP="000022C4"/>
    <w:p w:rsidR="000022C4" w:rsidRDefault="000022C4" w:rsidP="000022C4">
      <w:r>
        <w:t xml:space="preserve">From </w:t>
      </w:r>
      <w:r w:rsidR="008B0A80">
        <w:t>our</w:t>
      </w:r>
      <w:r>
        <w:t xml:space="preserve"> </w:t>
      </w:r>
      <w:r w:rsidR="0039102D">
        <w:t>T</w:t>
      </w:r>
      <w:r>
        <w:t xml:space="preserve">rial 1 results, it appears that rodenticide exposure poses </w:t>
      </w:r>
      <w:r w:rsidR="00AD0D17">
        <w:t xml:space="preserve">some hazard to salamanders, but that hazard appears to be </w:t>
      </w:r>
      <w:r>
        <w:t>relatively low</w:t>
      </w:r>
      <w:ins w:id="579" w:author="RSU" w:date="2017-12-12T15:40:00Z">
        <w:r w:rsidR="00546B8D">
          <w:t>, considering the experimental design</w:t>
        </w:r>
      </w:ins>
      <w:ins w:id="580" w:author="RSU" w:date="2017-12-12T15:41:00Z">
        <w:r w:rsidR="00546B8D">
          <w:t xml:space="preserve"> </w:t>
        </w:r>
      </w:ins>
      <w:ins w:id="581" w:author="RSU" w:date="2017-12-12T15:40:00Z">
        <w:r w:rsidR="00546B8D">
          <w:t>optimize</w:t>
        </w:r>
      </w:ins>
      <w:ins w:id="582" w:author="RSU" w:date="2017-12-12T15:41:00Z">
        <w:r w:rsidR="00546B8D">
          <w:t>d</w:t>
        </w:r>
      </w:ins>
      <w:ins w:id="583" w:author="RSU" w:date="2017-12-12T15:40:00Z">
        <w:r w:rsidR="00546B8D">
          <w:t xml:space="preserve"> salamander exposure to rodenticides,</w:t>
        </w:r>
      </w:ins>
      <w:r>
        <w:t xml:space="preserve"> and they can begin recovery </w:t>
      </w:r>
      <w:commentRangeStart w:id="584"/>
      <w:r>
        <w:t>after some exposure</w:t>
      </w:r>
      <w:commentRangeEnd w:id="584"/>
      <w:r w:rsidR="00C733C9">
        <w:rPr>
          <w:rStyle w:val="CommentReference"/>
        </w:rPr>
        <w:commentReference w:id="584"/>
      </w:r>
      <w:r>
        <w:t xml:space="preserve">. </w:t>
      </w:r>
      <w:r w:rsidR="00AD0D17">
        <w:t xml:space="preserve"> </w:t>
      </w:r>
      <w:r>
        <w:t xml:space="preserve">One </w:t>
      </w:r>
      <w:r w:rsidR="00AD0D17">
        <w:lastRenderedPageBreak/>
        <w:t xml:space="preserve">must </w:t>
      </w:r>
      <w:r>
        <w:t>also realize that</w:t>
      </w:r>
      <w:r w:rsidR="00AD0D17">
        <w:t xml:space="preserve"> in this trial</w:t>
      </w:r>
      <w:r>
        <w:t xml:space="preserve"> there was a </w:t>
      </w:r>
      <w:commentRangeStart w:id="585"/>
      <w:r>
        <w:t>relatively</w:t>
      </w:r>
      <w:commentRangeEnd w:id="585"/>
      <w:r w:rsidR="00C733C9">
        <w:rPr>
          <w:rStyle w:val="CommentReference"/>
        </w:rPr>
        <w:commentReference w:id="585"/>
      </w:r>
      <w:r>
        <w:t xml:space="preserve"> high exposure rate </w:t>
      </w:r>
      <w:r w:rsidR="0039102D">
        <w:t>which combined oral and dermal exposure</w:t>
      </w:r>
      <w:r>
        <w:t>.</w:t>
      </w:r>
      <w:r w:rsidR="00AD0D17">
        <w:t xml:space="preserve">  The high exposure rates were from the feeding of dusted crickets instead of crickets that had fed on the rodenticides; the former had much higher levels of rodenticide residues.  Additionally, the level of dermal exposure was much higher than it would be in an eradication project</w:t>
      </w:r>
      <w:r w:rsidR="003119A7">
        <w:t xml:space="preserve"> (see Figure 1)</w:t>
      </w:r>
      <w:r w:rsidR="00AD0D17">
        <w:t>.</w:t>
      </w:r>
      <w:r w:rsidR="00DF3467">
        <w:t xml:space="preserve">  Hence, this trial presents, in essence, a worst</w:t>
      </w:r>
      <w:del w:id="586" w:author="RSU" w:date="2017-12-12T15:39:00Z">
        <w:r w:rsidR="00DF3467" w:rsidDel="00546B8D">
          <w:delText xml:space="preserve"> </w:delText>
        </w:r>
      </w:del>
      <w:ins w:id="587" w:author="RSU" w:date="2017-12-12T15:39:00Z">
        <w:r w:rsidR="00546B8D">
          <w:t>-</w:t>
        </w:r>
      </w:ins>
      <w:r w:rsidR="00DF3467">
        <w:t>case scenario.</w:t>
      </w:r>
    </w:p>
    <w:p w:rsidR="006854F3" w:rsidRDefault="006854F3" w:rsidP="009B0870">
      <w:pPr>
        <w:rPr>
          <w:b/>
        </w:rPr>
      </w:pPr>
    </w:p>
    <w:p w:rsidR="00EC1C03" w:rsidRDefault="00EC1C03" w:rsidP="00EC1C03">
      <w:r>
        <w:t xml:space="preserve">The </w:t>
      </w:r>
      <w:r w:rsidR="0039102D">
        <w:t>T</w:t>
      </w:r>
      <w:r>
        <w:t>rial 2 results basically confirm the r</w:t>
      </w:r>
      <w:r w:rsidR="008B0A80">
        <w:t>esults from T</w:t>
      </w:r>
      <w:r>
        <w:t>rial 1.</w:t>
      </w:r>
      <w:r w:rsidR="0039102D">
        <w:t xml:space="preserve"> </w:t>
      </w:r>
      <w:r>
        <w:t xml:space="preserve"> However, </w:t>
      </w:r>
      <w:commentRangeStart w:id="588"/>
      <w:r w:rsidR="0039102D">
        <w:t>T</w:t>
      </w:r>
      <w:r>
        <w:t xml:space="preserve">rial 2 seems to suggest that the higher hazard to </w:t>
      </w:r>
      <w:del w:id="589" w:author="RSU" w:date="2017-12-12T15:42:00Z">
        <w:r w:rsidDel="00546B8D">
          <w:delText xml:space="preserve">salamanders </w:delText>
        </w:r>
      </w:del>
      <w:commentRangeEnd w:id="588"/>
      <w:r w:rsidR="00546B8D">
        <w:rPr>
          <w:rStyle w:val="CommentReference"/>
        </w:rPr>
        <w:commentReference w:id="588"/>
      </w:r>
      <w:proofErr w:type="spellStart"/>
      <w:ins w:id="590" w:author="RSU" w:date="2017-12-12T15:42:00Z">
        <w:r w:rsidR="00546B8D" w:rsidRPr="00546B8D">
          <w:rPr>
            <w:i/>
            <w:rPrChange w:id="591" w:author="RSU" w:date="2017-12-12T15:43:00Z">
              <w:rPr/>
            </w:rPrChange>
          </w:rPr>
          <w:t>Batrach</w:t>
        </w:r>
      </w:ins>
      <w:ins w:id="592" w:author="RSU" w:date="2017-12-12T15:43:00Z">
        <w:r w:rsidR="00546B8D" w:rsidRPr="00546B8D">
          <w:rPr>
            <w:i/>
            <w:rPrChange w:id="593" w:author="RSU" w:date="2017-12-12T15:43:00Z">
              <w:rPr/>
            </w:rPrChange>
          </w:rPr>
          <w:t>o</w:t>
        </w:r>
      </w:ins>
      <w:ins w:id="594" w:author="RSU" w:date="2017-12-12T15:42:00Z">
        <w:r w:rsidR="00546B8D" w:rsidRPr="00546B8D">
          <w:rPr>
            <w:i/>
            <w:rPrChange w:id="595" w:author="RSU" w:date="2017-12-12T15:43:00Z">
              <w:rPr/>
            </w:rPrChange>
          </w:rPr>
          <w:t>seps</w:t>
        </w:r>
        <w:proofErr w:type="spellEnd"/>
        <w:r w:rsidR="00546B8D">
          <w:t xml:space="preserve"> </w:t>
        </w:r>
      </w:ins>
      <w:r>
        <w:t xml:space="preserve">from anticoagulants </w:t>
      </w:r>
      <w:del w:id="596" w:author="RSU" w:date="2017-12-12T15:44:00Z">
        <w:r w:rsidDel="00546B8D">
          <w:delText xml:space="preserve">if </w:delText>
        </w:r>
      </w:del>
      <w:ins w:id="597" w:author="RSU" w:date="2017-12-12T15:44:00Z">
        <w:r w:rsidR="00546B8D">
          <w:t xml:space="preserve">is </w:t>
        </w:r>
      </w:ins>
      <w:r>
        <w:t>from dermal exposure versus oral exposure.</w:t>
      </w:r>
      <w:r w:rsidR="0039102D">
        <w:t xml:space="preserve">  This could be determined because we had enough </w:t>
      </w:r>
      <w:commentRangeStart w:id="598"/>
      <w:r w:rsidR="0039102D">
        <w:t>slender salamanders</w:t>
      </w:r>
      <w:commentRangeEnd w:id="598"/>
      <w:r w:rsidR="00546B8D">
        <w:rPr>
          <w:rStyle w:val="CommentReference"/>
        </w:rPr>
        <w:commentReference w:id="598"/>
      </w:r>
      <w:r w:rsidR="0039102D">
        <w:t xml:space="preserve"> to separate the two types of exposure into separate groups. </w:t>
      </w:r>
      <w:r>
        <w:t xml:space="preserve"> It is cautioned, however, that we gave very high exposure rates to the salamanders in this study</w:t>
      </w:r>
      <w:r w:rsidR="003119A7">
        <w:t xml:space="preserve"> (Figure 1)</w:t>
      </w:r>
      <w:r>
        <w:t xml:space="preserve">. </w:t>
      </w:r>
      <w:r w:rsidR="0039102D">
        <w:t xml:space="preserve"> </w:t>
      </w:r>
      <w:r>
        <w:t>In an aerial broadcast baiting in an invasive rodent eradication project would result in much lower dermal exposure to all animals.</w:t>
      </w:r>
      <w:r w:rsidR="00DF3467">
        <w:t xml:space="preserve">  Trial 2 also presents a worst</w:t>
      </w:r>
      <w:del w:id="599" w:author="RSU" w:date="2017-12-12T15:44:00Z">
        <w:r w:rsidR="00DF3467" w:rsidDel="00546B8D">
          <w:delText xml:space="preserve"> </w:delText>
        </w:r>
      </w:del>
      <w:ins w:id="600" w:author="RSU" w:date="2017-12-12T15:44:00Z">
        <w:r w:rsidR="00546B8D">
          <w:t>-</w:t>
        </w:r>
      </w:ins>
      <w:r w:rsidR="00DF3467">
        <w:t>case scenario.</w:t>
      </w:r>
    </w:p>
    <w:p w:rsidR="00D27957" w:rsidRDefault="00D27957" w:rsidP="00EC1C03"/>
    <w:p w:rsidR="00D27957" w:rsidRDefault="00D27957" w:rsidP="00EC1C03">
      <w:r>
        <w:t xml:space="preserve">The residue levels in this study were so low that our Analytical Chemistry Unit had to modify the normal method of detection.  Normally they use </w:t>
      </w:r>
      <w:commentRangeStart w:id="601"/>
      <w:r>
        <w:t xml:space="preserve">High Performance Liquid Chromatography </w:t>
      </w:r>
      <w:commentRangeEnd w:id="601"/>
      <w:r w:rsidR="00546B8D">
        <w:rPr>
          <w:rStyle w:val="CommentReference"/>
        </w:rPr>
        <w:commentReference w:id="601"/>
      </w:r>
      <w:r>
        <w:t>(HPLC) or the more sensitive mass</w:t>
      </w:r>
      <w:r w:rsidR="00B877DE">
        <w:t xml:space="preserve"> spectrometer.  In the case of this study, they combined those methods </w:t>
      </w:r>
      <w:ins w:id="602" w:author="RSU" w:date="2017-12-12T15:46:00Z">
        <w:r w:rsidR="00546B8D">
          <w:t xml:space="preserve">(HPLC-MS) </w:t>
        </w:r>
      </w:ins>
      <w:r w:rsidR="00B877DE">
        <w:t>which greatly increas</w:t>
      </w:r>
      <w:ins w:id="603" w:author="RSU" w:date="2017-12-12T15:46:00Z">
        <w:r w:rsidR="00546B8D">
          <w:t>es</w:t>
        </w:r>
      </w:ins>
      <w:del w:id="604" w:author="RSU" w:date="2017-12-12T15:46:00Z">
        <w:r w:rsidR="00B877DE" w:rsidDel="00546B8D">
          <w:delText>ing</w:delText>
        </w:r>
      </w:del>
      <w:r w:rsidR="00B877DE">
        <w:t xml:space="preserve"> the sensitivity and </w:t>
      </w:r>
      <w:del w:id="605" w:author="RSU" w:date="2017-12-12T15:47:00Z">
        <w:r w:rsidR="00B877DE" w:rsidDel="00546B8D">
          <w:delText xml:space="preserve">gave a much greater </w:delText>
        </w:r>
      </w:del>
      <w:r w:rsidR="00B877DE">
        <w:t>probab</w:t>
      </w:r>
      <w:ins w:id="606" w:author="RSU" w:date="2017-12-12T15:47:00Z">
        <w:r w:rsidR="00546B8D">
          <w:t>ility</w:t>
        </w:r>
      </w:ins>
      <w:del w:id="607" w:author="RSU" w:date="2017-12-12T15:47:00Z">
        <w:r w:rsidR="00B877DE" w:rsidDel="00546B8D">
          <w:delText>ly</w:delText>
        </w:r>
      </w:del>
      <w:r w:rsidR="00B877DE">
        <w:t xml:space="preserve"> of detecting residues.</w:t>
      </w:r>
    </w:p>
    <w:p w:rsidR="002A3164" w:rsidRDefault="002A3164" w:rsidP="009B0870">
      <w:pPr>
        <w:rPr>
          <w:b/>
        </w:rPr>
      </w:pPr>
    </w:p>
    <w:p w:rsidR="00EC1C03" w:rsidRDefault="00EC1C03" w:rsidP="00EC1C03">
      <w:commentRangeStart w:id="608"/>
      <w:r>
        <w:t xml:space="preserve">With regard to the residues levels in crickets fed rodenticides, we need to clarify an early assumption that we made. </w:t>
      </w:r>
      <w:r w:rsidR="006B7106">
        <w:t xml:space="preserve"> </w:t>
      </w:r>
      <w:r>
        <w:t xml:space="preserve">When we first tried to feed rodenticides to crickets, all the crickets died shortly thereafter. </w:t>
      </w:r>
      <w:r w:rsidR="006B7106">
        <w:t xml:space="preserve"> </w:t>
      </w:r>
      <w:r>
        <w:t xml:space="preserve">We assumed crickets might be sensitive to anticoagulants even though most invertebrates are known to not be sensitive to anticoagulants. Because of the early result, for the study we chose to dust crickets with powdered anticoagulants before feeding them to the salamanders. </w:t>
      </w:r>
      <w:r w:rsidR="006B7106">
        <w:t xml:space="preserve"> </w:t>
      </w:r>
      <w:commentRangeStart w:id="609"/>
      <w:r>
        <w:t xml:space="preserve">However, when we later fed rodenticides to crickets, </w:t>
      </w:r>
      <w:r w:rsidR="006B7106">
        <w:t xml:space="preserve">all </w:t>
      </w:r>
      <w:r>
        <w:t>the crickets survived</w:t>
      </w:r>
      <w:commentRangeEnd w:id="609"/>
      <w:r w:rsidR="00D43FA7">
        <w:rPr>
          <w:rStyle w:val="CommentReference"/>
        </w:rPr>
        <w:commentReference w:id="609"/>
      </w:r>
      <w:r>
        <w:t xml:space="preserve">. </w:t>
      </w:r>
      <w:r w:rsidR="006B7106">
        <w:t xml:space="preserve"> </w:t>
      </w:r>
      <w:r>
        <w:t>We now surmise that we got a bad batch of crickets early on in the study. Later batches of crickets did just fine and were used in the study without problems.</w:t>
      </w:r>
      <w:r w:rsidR="0039102D">
        <w:t xml:space="preserve">  This is consistent with the scientific literature which has shown little or no impacts to invertebrates from anticoagulants even though some have been found to have substantial residues in them.</w:t>
      </w:r>
      <w:commentRangeEnd w:id="608"/>
      <w:r w:rsidR="007C4F39">
        <w:rPr>
          <w:rStyle w:val="CommentReference"/>
        </w:rPr>
        <w:commentReference w:id="608"/>
      </w:r>
    </w:p>
    <w:p w:rsidR="00EC1C03" w:rsidRDefault="00EC1C03" w:rsidP="009B0870">
      <w:pPr>
        <w:rPr>
          <w:b/>
        </w:rPr>
      </w:pPr>
    </w:p>
    <w:p w:rsidR="00EC1C03" w:rsidRDefault="00EC1C03" w:rsidP="009B0870">
      <w:pPr>
        <w:rPr>
          <w:b/>
        </w:rPr>
      </w:pPr>
    </w:p>
    <w:p w:rsidR="00A97438" w:rsidRDefault="00A97438" w:rsidP="009B0870">
      <w:r>
        <w:rPr>
          <w:b/>
        </w:rPr>
        <w:t>Acknowledgments</w:t>
      </w:r>
    </w:p>
    <w:p w:rsidR="00A97438" w:rsidRDefault="00A97438" w:rsidP="009B0870"/>
    <w:p w:rsidR="00A97438" w:rsidRPr="00A97438" w:rsidRDefault="002E4466" w:rsidP="009B0870">
      <w:r>
        <w:t xml:space="preserve">This study was conducted under the NWRC IACUC-approved study protocol QA-2688.  </w:t>
      </w:r>
      <w:r w:rsidR="00375639">
        <w:t xml:space="preserve">Funding </w:t>
      </w:r>
      <w:r>
        <w:t xml:space="preserve">was provided by the </w:t>
      </w:r>
      <w:ins w:id="610" w:author="Gerry J McChesney" w:date="2018-01-10T18:25:00Z">
        <w:r w:rsidR="00D43FA7">
          <w:t xml:space="preserve">U.S. Fish and Wildlife Service, </w:t>
        </w:r>
      </w:ins>
      <w:proofErr w:type="spellStart"/>
      <w:r>
        <w:t>Farallon</w:t>
      </w:r>
      <w:proofErr w:type="spellEnd"/>
      <w:r>
        <w:t xml:space="preserve"> Islands NWR </w:t>
      </w:r>
      <w:ins w:id="611" w:author="Gerry J McChesney" w:date="2018-01-10T18:26:00Z">
        <w:r w:rsidR="00D43FA7">
          <w:t xml:space="preserve">through Interagency Agreement </w:t>
        </w:r>
      </w:ins>
      <w:ins w:id="612" w:author="Gerry J McChesney" w:date="2018-01-10T18:27:00Z">
        <w:r w:rsidR="00D43FA7">
          <w:t xml:space="preserve">No. </w:t>
        </w:r>
        <w:r w:rsidR="00D43FA7" w:rsidRPr="00BE3DAC">
          <w:t>F16PG00129</w:t>
        </w:r>
      </w:ins>
      <w:del w:id="613" w:author="Gerry J McChesney" w:date="2018-01-10T18:27:00Z">
        <w:r w:rsidDel="00D43FA7">
          <w:delText xml:space="preserve">and the </w:delText>
        </w:r>
      </w:del>
      <w:ins w:id="614" w:author="RSU" w:date="2017-12-12T15:51:00Z">
        <w:del w:id="615" w:author="Gerry J McChesney" w:date="2018-01-10T18:27:00Z">
          <w:r w:rsidR="007C4F39" w:rsidDel="00D43FA7">
            <w:delText xml:space="preserve">U.S. </w:delText>
          </w:r>
        </w:del>
      </w:ins>
      <w:del w:id="616" w:author="Gerry J McChesney" w:date="2018-01-10T18:27:00Z">
        <w:r w:rsidDel="00D43FA7">
          <w:delText>Department of the Interior (DOI), Denver C</w:delText>
        </w:r>
        <w:r w:rsidR="00ED361F" w:rsidDel="00D43FA7">
          <w:delText>O</w:delText>
        </w:r>
      </w:del>
      <w:r>
        <w:t xml:space="preserve">.  Salamanders were provided by Dr. Vance </w:t>
      </w:r>
      <w:proofErr w:type="spellStart"/>
      <w:r>
        <w:t>Vredenburg</w:t>
      </w:r>
      <w:proofErr w:type="spellEnd"/>
      <w:r>
        <w:t xml:space="preserve"> of San Francisco State University (SFSU).  </w:t>
      </w:r>
      <w:proofErr w:type="gramStart"/>
      <w:r w:rsidR="00375639">
        <w:t>NWRC animal care staff and ACU staff.</w:t>
      </w:r>
      <w:proofErr w:type="gramEnd"/>
      <w:r>
        <w:t xml:space="preserve">  The Study Director acknowledges the numerous and useful discussions with Gerry McChesney (USFWS), John </w:t>
      </w:r>
      <w:proofErr w:type="spellStart"/>
      <w:r>
        <w:t>Isanhart</w:t>
      </w:r>
      <w:proofErr w:type="spellEnd"/>
      <w:r>
        <w:t xml:space="preserve"> (DOI), and Vance </w:t>
      </w:r>
      <w:proofErr w:type="spellStart"/>
      <w:r>
        <w:t>Vredenburg</w:t>
      </w:r>
      <w:proofErr w:type="spellEnd"/>
      <w:r>
        <w:t xml:space="preserve"> (SFSU).  The Study Director also thanks the assistance provided by the Animal Care staff and the Analytical Chemistry Unit staff</w:t>
      </w:r>
      <w:ins w:id="617" w:author="Gerry J McChesney" w:date="2018-01-10T18:28:00Z">
        <w:r w:rsidR="00D43FA7">
          <w:t xml:space="preserve"> at NWRC</w:t>
        </w:r>
      </w:ins>
      <w:r>
        <w:t>.</w:t>
      </w:r>
    </w:p>
    <w:p w:rsidR="00A97438" w:rsidRDefault="00A97438" w:rsidP="009B0870"/>
    <w:p w:rsidR="006B7106" w:rsidRDefault="006B7106" w:rsidP="009B0870"/>
    <w:p w:rsidR="009B0870" w:rsidRPr="009B0870" w:rsidRDefault="009B0870" w:rsidP="009B0870">
      <w:pPr>
        <w:rPr>
          <w:b/>
        </w:rPr>
      </w:pPr>
      <w:r w:rsidRPr="009B0870">
        <w:rPr>
          <w:b/>
        </w:rPr>
        <w:t>Literature Cited</w:t>
      </w:r>
    </w:p>
    <w:p w:rsidR="009B0870" w:rsidRDefault="009B0870" w:rsidP="009B0870"/>
    <w:p w:rsidR="0066370C" w:rsidRPr="000D5C79" w:rsidRDefault="0066370C" w:rsidP="0066370C">
      <w:pPr>
        <w:ind w:left="360" w:hanging="360"/>
        <w:rPr>
          <w:rPrChange w:id="618" w:author="RSU" w:date="2017-12-12T10:12:00Z">
            <w:rPr>
              <w:rFonts w:ascii="Arial Narrow" w:hAnsi="Arial Narrow"/>
            </w:rPr>
          </w:rPrChange>
        </w:rPr>
      </w:pPr>
      <w:r w:rsidRPr="000D5C79">
        <w:rPr>
          <w:rPrChange w:id="619" w:author="RSU" w:date="2017-12-12T10:12:00Z">
            <w:rPr>
              <w:rFonts w:ascii="Arial Narrow" w:hAnsi="Arial Narrow"/>
            </w:rPr>
          </w:rPrChange>
        </w:rPr>
        <w:lastRenderedPageBreak/>
        <w:t xml:space="preserve">Alford, R. &amp; Richards, S. 1999. Global amphibian declines: a problem in applied ecology. </w:t>
      </w:r>
      <w:r w:rsidRPr="000D5C79">
        <w:rPr>
          <w:i/>
          <w:rPrChange w:id="620" w:author="RSU" w:date="2017-12-12T10:12:00Z">
            <w:rPr>
              <w:rFonts w:ascii="Arial Narrow" w:hAnsi="Arial Narrow"/>
              <w:i/>
            </w:rPr>
          </w:rPrChange>
        </w:rPr>
        <w:t>Annual Review of Ecology &amp; Systematics</w:t>
      </w:r>
      <w:r w:rsidRPr="000D5C79">
        <w:rPr>
          <w:rPrChange w:id="621" w:author="RSU" w:date="2017-12-12T10:12:00Z">
            <w:rPr>
              <w:rFonts w:ascii="Arial Narrow" w:hAnsi="Arial Narrow"/>
            </w:rPr>
          </w:rPrChange>
        </w:rPr>
        <w:t xml:space="preserve"> 30</w:t>
      </w:r>
      <w:r w:rsidR="006D0976" w:rsidRPr="000D5C79">
        <w:rPr>
          <w:rPrChange w:id="622" w:author="RSU" w:date="2017-12-12T10:12:00Z">
            <w:rPr>
              <w:rFonts w:ascii="Arial Narrow" w:hAnsi="Arial Narrow"/>
            </w:rPr>
          </w:rPrChange>
        </w:rPr>
        <w:t xml:space="preserve">, </w:t>
      </w:r>
      <w:r w:rsidRPr="000D5C79">
        <w:rPr>
          <w:rPrChange w:id="623" w:author="RSU" w:date="2017-12-12T10:12:00Z">
            <w:rPr>
              <w:rFonts w:ascii="Arial Narrow" w:hAnsi="Arial Narrow"/>
            </w:rPr>
          </w:rPrChange>
        </w:rPr>
        <w:t>133-165.</w:t>
      </w:r>
    </w:p>
    <w:p w:rsidR="0066370C" w:rsidRPr="000D5C79" w:rsidRDefault="0066370C" w:rsidP="0066370C">
      <w:pPr>
        <w:ind w:left="360" w:hanging="360"/>
        <w:rPr>
          <w:rPrChange w:id="624" w:author="RSU" w:date="2017-12-12T10:12:00Z">
            <w:rPr>
              <w:rFonts w:ascii="Arial Narrow" w:hAnsi="Arial Narrow"/>
            </w:rPr>
          </w:rPrChange>
        </w:rPr>
      </w:pPr>
    </w:p>
    <w:p w:rsidR="0066370C" w:rsidRPr="000D5C79" w:rsidRDefault="0066370C" w:rsidP="0066370C">
      <w:pPr>
        <w:ind w:left="360" w:hanging="360"/>
        <w:rPr>
          <w:rPrChange w:id="625" w:author="RSU" w:date="2017-12-12T10:12:00Z">
            <w:rPr>
              <w:rFonts w:ascii="Arial Narrow" w:hAnsi="Arial Narrow"/>
            </w:rPr>
          </w:rPrChange>
        </w:rPr>
      </w:pPr>
      <w:r w:rsidRPr="000D5C79">
        <w:rPr>
          <w:rPrChange w:id="626" w:author="RSU" w:date="2017-12-12T10:12:00Z">
            <w:rPr>
              <w:rFonts w:ascii="Arial Narrow" w:hAnsi="Arial Narrow"/>
            </w:rPr>
          </w:rPrChange>
        </w:rPr>
        <w:t xml:space="preserve">Angel, A., </w:t>
      </w:r>
      <w:proofErr w:type="spellStart"/>
      <w:r w:rsidRPr="000D5C79">
        <w:rPr>
          <w:rPrChange w:id="627" w:author="RSU" w:date="2017-12-12T10:12:00Z">
            <w:rPr>
              <w:rFonts w:ascii="Arial Narrow" w:hAnsi="Arial Narrow"/>
            </w:rPr>
          </w:rPrChange>
        </w:rPr>
        <w:t>Wanless</w:t>
      </w:r>
      <w:proofErr w:type="spellEnd"/>
      <w:r w:rsidRPr="000D5C79">
        <w:rPr>
          <w:rPrChange w:id="628" w:author="RSU" w:date="2017-12-12T10:12:00Z">
            <w:rPr>
              <w:rFonts w:ascii="Arial Narrow" w:hAnsi="Arial Narrow"/>
            </w:rPr>
          </w:rPrChange>
        </w:rPr>
        <w:t xml:space="preserve">, R. M., &amp; Cooper, J. 2009. Review of impacts of the introduced house mouse on islands in the Southern Ocean: are mice equivalent to rats? </w:t>
      </w:r>
      <w:r w:rsidRPr="000D5C79">
        <w:rPr>
          <w:i/>
          <w:rPrChange w:id="629" w:author="RSU" w:date="2017-12-12T10:12:00Z">
            <w:rPr>
              <w:rFonts w:ascii="Arial Narrow" w:hAnsi="Arial Narrow"/>
              <w:i/>
            </w:rPr>
          </w:rPrChange>
        </w:rPr>
        <w:t xml:space="preserve">Biological Invasions </w:t>
      </w:r>
      <w:r w:rsidRPr="000D5C79">
        <w:rPr>
          <w:rPrChange w:id="630" w:author="RSU" w:date="2017-12-12T10:12:00Z">
            <w:rPr>
              <w:rFonts w:ascii="Arial Narrow" w:hAnsi="Arial Narrow"/>
            </w:rPr>
          </w:rPrChange>
        </w:rPr>
        <w:t>11, 1743-1754.</w:t>
      </w:r>
    </w:p>
    <w:p w:rsidR="0066370C" w:rsidRPr="000D5C79" w:rsidRDefault="0066370C" w:rsidP="0066370C">
      <w:pPr>
        <w:ind w:left="360" w:hanging="360"/>
        <w:rPr>
          <w:rPrChange w:id="631" w:author="RSU" w:date="2017-12-12T10:12:00Z">
            <w:rPr>
              <w:rFonts w:ascii="Arial Narrow" w:hAnsi="Arial Narrow"/>
            </w:rPr>
          </w:rPrChange>
        </w:rPr>
      </w:pPr>
    </w:p>
    <w:p w:rsidR="008B0A80" w:rsidRPr="000D5C79" w:rsidRDefault="008B0A80" w:rsidP="0066370C">
      <w:pPr>
        <w:ind w:left="360" w:hanging="360"/>
        <w:rPr>
          <w:rPrChange w:id="632" w:author="RSU" w:date="2017-12-12T10:12:00Z">
            <w:rPr>
              <w:rFonts w:ascii="Arial Narrow" w:hAnsi="Arial Narrow"/>
            </w:rPr>
          </w:rPrChange>
        </w:rPr>
      </w:pPr>
      <w:proofErr w:type="gramStart"/>
      <w:r w:rsidRPr="000D5C79">
        <w:rPr>
          <w:rPrChange w:id="633" w:author="RSU" w:date="2017-12-12T10:12:00Z">
            <w:rPr>
              <w:rFonts w:ascii="Arial Narrow" w:hAnsi="Arial Narrow"/>
            </w:rPr>
          </w:rPrChange>
        </w:rPr>
        <w:t>Chris, W.</w:t>
      </w:r>
      <w:r w:rsidR="006D0976" w:rsidRPr="000D5C79">
        <w:rPr>
          <w:rPrChange w:id="634" w:author="RSU" w:date="2017-12-12T10:12:00Z">
            <w:rPr>
              <w:rFonts w:ascii="Arial Narrow" w:hAnsi="Arial Narrow"/>
            </w:rPr>
          </w:rPrChange>
        </w:rPr>
        <w:t xml:space="preserve">, </w:t>
      </w:r>
      <w:proofErr w:type="spellStart"/>
      <w:r w:rsidR="006D0976" w:rsidRPr="000D5C79">
        <w:rPr>
          <w:rPrChange w:id="635" w:author="RSU" w:date="2017-12-12T10:12:00Z">
            <w:rPr>
              <w:rFonts w:ascii="Arial Narrow" w:hAnsi="Arial Narrow"/>
            </w:rPr>
          </w:rPrChange>
        </w:rPr>
        <w:t>Brunton</w:t>
      </w:r>
      <w:proofErr w:type="spellEnd"/>
      <w:r w:rsidR="006D0976" w:rsidRPr="000D5C79">
        <w:rPr>
          <w:rPrChange w:id="636" w:author="RSU" w:date="2017-12-12T10:12:00Z">
            <w:rPr>
              <w:rFonts w:ascii="Arial Narrow" w:hAnsi="Arial Narrow"/>
            </w:rPr>
          </w:rPrChange>
        </w:rPr>
        <w:t>, J., &amp; Dianne, H. 2010.</w:t>
      </w:r>
      <w:proofErr w:type="gramEnd"/>
      <w:r w:rsidR="006D0976" w:rsidRPr="000D5C79">
        <w:rPr>
          <w:rPrChange w:id="637" w:author="RSU" w:date="2017-12-12T10:12:00Z">
            <w:rPr>
              <w:rFonts w:ascii="Arial Narrow" w:hAnsi="Arial Narrow"/>
            </w:rPr>
          </w:rPrChange>
        </w:rPr>
        <w:t xml:space="preserve"> Implications of visitations by shore skinks to bait stations containing </w:t>
      </w:r>
      <w:proofErr w:type="spellStart"/>
      <w:r w:rsidR="006D0976" w:rsidRPr="000D5C79">
        <w:rPr>
          <w:rPrChange w:id="638" w:author="RSU" w:date="2017-12-12T10:12:00Z">
            <w:rPr>
              <w:rFonts w:ascii="Arial Narrow" w:hAnsi="Arial Narrow"/>
            </w:rPr>
          </w:rPrChange>
        </w:rPr>
        <w:t>brodifacoum</w:t>
      </w:r>
      <w:proofErr w:type="spellEnd"/>
      <w:r w:rsidR="006D0976" w:rsidRPr="000D5C79">
        <w:rPr>
          <w:rPrChange w:id="639" w:author="RSU" w:date="2017-12-12T10:12:00Z">
            <w:rPr>
              <w:rFonts w:ascii="Arial Narrow" w:hAnsi="Arial Narrow"/>
            </w:rPr>
          </w:rPrChange>
        </w:rPr>
        <w:t xml:space="preserve"> in a dune system in New Zealand. </w:t>
      </w:r>
      <w:r w:rsidR="006D0976" w:rsidRPr="000D5C79">
        <w:rPr>
          <w:i/>
          <w:rPrChange w:id="640" w:author="RSU" w:date="2017-12-12T10:12:00Z">
            <w:rPr>
              <w:rFonts w:ascii="Arial Narrow" w:hAnsi="Arial Narrow"/>
              <w:i/>
            </w:rPr>
          </w:rPrChange>
        </w:rPr>
        <w:t>Pacific Conservation Biology</w:t>
      </w:r>
      <w:r w:rsidR="006D0976" w:rsidRPr="000D5C79">
        <w:rPr>
          <w:rPrChange w:id="641" w:author="RSU" w:date="2017-12-12T10:12:00Z">
            <w:rPr>
              <w:rFonts w:ascii="Arial Narrow" w:hAnsi="Arial Narrow"/>
            </w:rPr>
          </w:rPrChange>
        </w:rPr>
        <w:t xml:space="preserve"> 16, 86-91.</w:t>
      </w:r>
    </w:p>
    <w:p w:rsidR="008B0A80" w:rsidRPr="000D5C79" w:rsidRDefault="008B0A80" w:rsidP="0066370C">
      <w:pPr>
        <w:ind w:left="360" w:hanging="360"/>
        <w:rPr>
          <w:rPrChange w:id="642" w:author="RSU" w:date="2017-12-12T10:12:00Z">
            <w:rPr>
              <w:rFonts w:ascii="Arial Narrow" w:hAnsi="Arial Narrow"/>
            </w:rPr>
          </w:rPrChange>
        </w:rPr>
      </w:pPr>
    </w:p>
    <w:p w:rsidR="0066370C" w:rsidRPr="000D5C79" w:rsidRDefault="008748D6" w:rsidP="0066370C">
      <w:pPr>
        <w:ind w:left="360" w:hanging="360"/>
        <w:rPr>
          <w:rPrChange w:id="643" w:author="RSU" w:date="2017-12-12T10:12:00Z">
            <w:rPr>
              <w:rFonts w:ascii="Arial Narrow" w:hAnsi="Arial Narrow"/>
            </w:rPr>
          </w:rPrChange>
        </w:rPr>
      </w:pPr>
      <w:proofErr w:type="gramStart"/>
      <w:r w:rsidRPr="000D5C79">
        <w:rPr>
          <w:rPrChange w:id="644" w:author="RSU" w:date="2017-12-12T10:12:00Z">
            <w:rPr>
              <w:rFonts w:ascii="Arial Narrow" w:hAnsi="Arial Narrow"/>
            </w:rPr>
          </w:rPrChange>
        </w:rPr>
        <w:t xml:space="preserve">Cuthbert, R. &amp; Hilton, G. </w:t>
      </w:r>
      <w:r w:rsidR="0066370C" w:rsidRPr="000D5C79">
        <w:rPr>
          <w:rPrChange w:id="645" w:author="RSU" w:date="2017-12-12T10:12:00Z">
            <w:rPr>
              <w:rFonts w:ascii="Arial Narrow" w:hAnsi="Arial Narrow"/>
            </w:rPr>
          </w:rPrChange>
        </w:rPr>
        <w:t>2004.</w:t>
      </w:r>
      <w:proofErr w:type="gramEnd"/>
      <w:r w:rsidR="0066370C" w:rsidRPr="000D5C79">
        <w:rPr>
          <w:rPrChange w:id="646" w:author="RSU" w:date="2017-12-12T10:12:00Z">
            <w:rPr>
              <w:rFonts w:ascii="Arial Narrow" w:hAnsi="Arial Narrow"/>
            </w:rPr>
          </w:rPrChange>
        </w:rPr>
        <w:t xml:space="preserve"> Introduced house mice: a significant predator of threatened and endemic birds on Gough Island, South Atlantic Ocean? </w:t>
      </w:r>
      <w:r w:rsidR="0066370C" w:rsidRPr="000D5C79">
        <w:rPr>
          <w:i/>
          <w:rPrChange w:id="647" w:author="RSU" w:date="2017-12-12T10:12:00Z">
            <w:rPr>
              <w:rFonts w:ascii="Arial Narrow" w:hAnsi="Arial Narrow"/>
              <w:i/>
            </w:rPr>
          </w:rPrChange>
        </w:rPr>
        <w:t>Biological Conservation</w:t>
      </w:r>
      <w:r w:rsidR="0066370C" w:rsidRPr="000D5C79">
        <w:rPr>
          <w:rPrChange w:id="648" w:author="RSU" w:date="2017-12-12T10:12:00Z">
            <w:rPr>
              <w:rFonts w:ascii="Arial Narrow" w:hAnsi="Arial Narrow"/>
            </w:rPr>
          </w:rPrChange>
        </w:rPr>
        <w:t xml:space="preserve"> 117, 483-489.</w:t>
      </w:r>
    </w:p>
    <w:p w:rsidR="0066370C" w:rsidRPr="000D5C79" w:rsidRDefault="0066370C" w:rsidP="0066370C">
      <w:pPr>
        <w:ind w:left="360" w:hanging="360"/>
        <w:rPr>
          <w:rPrChange w:id="649" w:author="RSU" w:date="2017-12-12T10:12:00Z">
            <w:rPr>
              <w:rFonts w:ascii="Arial Narrow" w:hAnsi="Arial Narrow"/>
            </w:rPr>
          </w:rPrChange>
        </w:rPr>
      </w:pPr>
    </w:p>
    <w:p w:rsidR="008B0A80" w:rsidRPr="000D5C79" w:rsidRDefault="008B0A80" w:rsidP="0066370C">
      <w:pPr>
        <w:ind w:left="360" w:hanging="360"/>
        <w:contextualSpacing/>
        <w:rPr>
          <w:rPrChange w:id="650" w:author="RSU" w:date="2017-12-12T10:12:00Z">
            <w:rPr>
              <w:rFonts w:ascii="Arial Narrow" w:hAnsi="Arial Narrow"/>
            </w:rPr>
          </w:rPrChange>
        </w:rPr>
      </w:pPr>
      <w:proofErr w:type="gramStart"/>
      <w:r w:rsidRPr="000D5C79">
        <w:rPr>
          <w:rPrChange w:id="651" w:author="RSU" w:date="2017-12-12T10:12:00Z">
            <w:rPr>
              <w:rFonts w:ascii="Arial Narrow" w:hAnsi="Arial Narrow"/>
            </w:rPr>
          </w:rPrChange>
        </w:rPr>
        <w:t>Eason, C.</w:t>
      </w:r>
      <w:ins w:id="652" w:author="Gerry J McChesney" w:date="2018-01-10T18:32:00Z">
        <w:r w:rsidR="000D01F4">
          <w:t xml:space="preserve">, </w:t>
        </w:r>
        <w:commentRangeStart w:id="653"/>
        <w:r w:rsidR="000D01F4">
          <w:t xml:space="preserve">and E. </w:t>
        </w:r>
        <w:proofErr w:type="spellStart"/>
        <w:r w:rsidR="000D01F4">
          <w:t>Spurr</w:t>
        </w:r>
        <w:commentRangeEnd w:id="653"/>
        <w:proofErr w:type="spellEnd"/>
        <w:r w:rsidR="000D01F4">
          <w:rPr>
            <w:rStyle w:val="CommentReference"/>
          </w:rPr>
          <w:commentReference w:id="653"/>
        </w:r>
        <w:r w:rsidR="000D01F4">
          <w:t>.</w:t>
        </w:r>
      </w:ins>
      <w:proofErr w:type="gramEnd"/>
      <w:r w:rsidR="006D0976" w:rsidRPr="000D5C79">
        <w:rPr>
          <w:rPrChange w:id="654" w:author="RSU" w:date="2017-12-12T10:12:00Z">
            <w:rPr>
              <w:rFonts w:ascii="Arial Narrow" w:hAnsi="Arial Narrow"/>
            </w:rPr>
          </w:rPrChange>
        </w:rPr>
        <w:t xml:space="preserve"> 1995. Review of the toxicity and impacts of </w:t>
      </w:r>
      <w:proofErr w:type="spellStart"/>
      <w:r w:rsidR="006D0976" w:rsidRPr="000D5C79">
        <w:rPr>
          <w:rPrChange w:id="655" w:author="RSU" w:date="2017-12-12T10:12:00Z">
            <w:rPr>
              <w:rFonts w:ascii="Arial Narrow" w:hAnsi="Arial Narrow"/>
            </w:rPr>
          </w:rPrChange>
        </w:rPr>
        <w:t>brodifacoum</w:t>
      </w:r>
      <w:proofErr w:type="spellEnd"/>
      <w:r w:rsidR="006D0976" w:rsidRPr="000D5C79">
        <w:rPr>
          <w:rPrChange w:id="656" w:author="RSU" w:date="2017-12-12T10:12:00Z">
            <w:rPr>
              <w:rFonts w:ascii="Arial Narrow" w:hAnsi="Arial Narrow"/>
            </w:rPr>
          </w:rPrChange>
        </w:rPr>
        <w:t xml:space="preserve"> on non-target wildlife in New Zealand. </w:t>
      </w:r>
      <w:r w:rsidR="006D0976" w:rsidRPr="000D5C79">
        <w:rPr>
          <w:i/>
          <w:rPrChange w:id="657" w:author="RSU" w:date="2017-12-12T10:12:00Z">
            <w:rPr>
              <w:rFonts w:ascii="Arial Narrow" w:hAnsi="Arial Narrow"/>
              <w:i/>
            </w:rPr>
          </w:rPrChange>
        </w:rPr>
        <w:t>New Zealand Journal of Zoology</w:t>
      </w:r>
      <w:r w:rsidR="006D0976" w:rsidRPr="000D5C79">
        <w:rPr>
          <w:rPrChange w:id="658" w:author="RSU" w:date="2017-12-12T10:12:00Z">
            <w:rPr>
              <w:rFonts w:ascii="Arial Narrow" w:hAnsi="Arial Narrow"/>
            </w:rPr>
          </w:rPrChange>
        </w:rPr>
        <w:t xml:space="preserve"> 22, 371-379.</w:t>
      </w:r>
    </w:p>
    <w:p w:rsidR="008B0A80" w:rsidRPr="000D5C79" w:rsidRDefault="008B0A80" w:rsidP="0066370C">
      <w:pPr>
        <w:ind w:left="360" w:hanging="360"/>
        <w:contextualSpacing/>
        <w:rPr>
          <w:rPrChange w:id="659" w:author="RSU" w:date="2017-12-12T10:12:00Z">
            <w:rPr>
              <w:rFonts w:ascii="Arial Narrow" w:hAnsi="Arial Narrow"/>
            </w:rPr>
          </w:rPrChange>
        </w:rPr>
      </w:pPr>
    </w:p>
    <w:p w:rsidR="0066370C" w:rsidRPr="000D5C79" w:rsidDel="000D01F4" w:rsidRDefault="0066370C" w:rsidP="0066370C">
      <w:pPr>
        <w:ind w:left="360" w:hanging="360"/>
        <w:contextualSpacing/>
        <w:rPr>
          <w:del w:id="660" w:author="Gerry J McChesney" w:date="2018-01-10T18:32:00Z"/>
          <w:lang w:val="en-NZ"/>
          <w:rPrChange w:id="661" w:author="RSU" w:date="2017-12-12T10:12:00Z">
            <w:rPr>
              <w:del w:id="662" w:author="Gerry J McChesney" w:date="2018-01-10T18:32:00Z"/>
              <w:rFonts w:ascii="Arial Narrow" w:hAnsi="Arial Narrow"/>
              <w:lang w:val="en-NZ"/>
            </w:rPr>
          </w:rPrChange>
        </w:rPr>
      </w:pPr>
      <w:commentRangeStart w:id="663"/>
      <w:del w:id="664" w:author="Gerry J McChesney" w:date="2018-01-10T18:32:00Z">
        <w:r w:rsidRPr="000D5C79" w:rsidDel="000D01F4">
          <w:rPr>
            <w:lang w:val="en-NZ"/>
            <w:rPrChange w:id="665" w:author="RSU" w:date="2017-12-12T10:12:00Z">
              <w:rPr>
                <w:rFonts w:ascii="Arial Narrow" w:hAnsi="Arial Narrow"/>
                <w:lang w:val="en-NZ"/>
              </w:rPr>
            </w:rPrChange>
          </w:rPr>
          <w:delText>Farallon National Wildlife Refuge. 2006. House mice on the Farallon Islands: need for action and proposed control/eradication project. Unpublished Report. Farallon National Wildlife Refuge, Fremont, CA. 12 pp.</w:delText>
        </w:r>
      </w:del>
      <w:commentRangeEnd w:id="663"/>
      <w:r w:rsidR="000D01F4">
        <w:rPr>
          <w:rStyle w:val="CommentReference"/>
        </w:rPr>
        <w:commentReference w:id="663"/>
      </w:r>
    </w:p>
    <w:p w:rsidR="0066370C" w:rsidRPr="000D5C79" w:rsidRDefault="0066370C" w:rsidP="0066370C">
      <w:pPr>
        <w:ind w:left="360" w:hanging="360"/>
        <w:contextualSpacing/>
        <w:rPr>
          <w:lang w:val="en-NZ"/>
          <w:rPrChange w:id="666" w:author="RSU" w:date="2017-12-12T10:12:00Z">
            <w:rPr>
              <w:rFonts w:ascii="Arial Narrow" w:hAnsi="Arial Narrow"/>
              <w:lang w:val="en-NZ"/>
            </w:rPr>
          </w:rPrChange>
        </w:rPr>
      </w:pPr>
    </w:p>
    <w:p w:rsidR="0066370C" w:rsidRPr="000D5C79" w:rsidRDefault="0066370C" w:rsidP="0066370C">
      <w:pPr>
        <w:ind w:left="360" w:hanging="360"/>
        <w:contextualSpacing/>
        <w:rPr>
          <w:rPrChange w:id="667" w:author="RSU" w:date="2017-12-12T10:12:00Z">
            <w:rPr>
              <w:rFonts w:ascii="Arial Narrow" w:hAnsi="Arial Narrow"/>
            </w:rPr>
          </w:rPrChange>
        </w:rPr>
      </w:pPr>
      <w:proofErr w:type="spellStart"/>
      <w:r w:rsidRPr="000D5C79">
        <w:rPr>
          <w:lang w:val="en-NZ"/>
          <w:rPrChange w:id="668" w:author="RSU" w:date="2017-12-12T10:12:00Z">
            <w:rPr>
              <w:rFonts w:ascii="Arial Narrow" w:hAnsi="Arial Narrow"/>
              <w:lang w:val="en-NZ"/>
            </w:rPr>
          </w:rPrChange>
        </w:rPr>
        <w:t>Howald</w:t>
      </w:r>
      <w:proofErr w:type="spellEnd"/>
      <w:r w:rsidRPr="000D5C79">
        <w:rPr>
          <w:lang w:val="en-NZ"/>
          <w:rPrChange w:id="669" w:author="RSU" w:date="2017-12-12T10:12:00Z">
            <w:rPr>
              <w:rFonts w:ascii="Arial Narrow" w:hAnsi="Arial Narrow"/>
              <w:lang w:val="en-NZ"/>
            </w:rPr>
          </w:rPrChange>
        </w:rPr>
        <w:t xml:space="preserve">, G., </w:t>
      </w:r>
      <w:proofErr w:type="spellStart"/>
      <w:r w:rsidRPr="000D5C79">
        <w:rPr>
          <w:lang w:val="en-NZ"/>
          <w:rPrChange w:id="670" w:author="RSU" w:date="2017-12-12T10:12:00Z">
            <w:rPr>
              <w:rFonts w:ascii="Arial Narrow" w:hAnsi="Arial Narrow"/>
              <w:lang w:val="en-NZ"/>
            </w:rPr>
          </w:rPrChange>
        </w:rPr>
        <w:t>Donlan</w:t>
      </w:r>
      <w:proofErr w:type="spellEnd"/>
      <w:r w:rsidRPr="000D5C79">
        <w:rPr>
          <w:lang w:val="en-NZ"/>
          <w:rPrChange w:id="671" w:author="RSU" w:date="2017-12-12T10:12:00Z">
            <w:rPr>
              <w:rFonts w:ascii="Arial Narrow" w:hAnsi="Arial Narrow"/>
              <w:lang w:val="en-NZ"/>
            </w:rPr>
          </w:rPrChange>
        </w:rPr>
        <w:t xml:space="preserve">, C. J., Galvan, J. P., Russell, J. C., Parkes, J., </w:t>
      </w:r>
      <w:proofErr w:type="spellStart"/>
      <w:r w:rsidRPr="000D5C79">
        <w:rPr>
          <w:lang w:val="en-NZ"/>
          <w:rPrChange w:id="672" w:author="RSU" w:date="2017-12-12T10:12:00Z">
            <w:rPr>
              <w:rFonts w:ascii="Arial Narrow" w:hAnsi="Arial Narrow"/>
              <w:lang w:val="en-NZ"/>
            </w:rPr>
          </w:rPrChange>
        </w:rPr>
        <w:t>Samaniego</w:t>
      </w:r>
      <w:proofErr w:type="spellEnd"/>
      <w:r w:rsidRPr="000D5C79">
        <w:rPr>
          <w:lang w:val="en-NZ"/>
          <w:rPrChange w:id="673" w:author="RSU" w:date="2017-12-12T10:12:00Z">
            <w:rPr>
              <w:rFonts w:ascii="Arial Narrow" w:hAnsi="Arial Narrow"/>
              <w:lang w:val="en-NZ"/>
            </w:rPr>
          </w:rPrChange>
        </w:rPr>
        <w:t xml:space="preserve">, A., Wang, Y., Veitch, D., </w:t>
      </w:r>
      <w:proofErr w:type="spellStart"/>
      <w:r w:rsidRPr="000D5C79">
        <w:rPr>
          <w:lang w:val="en-NZ"/>
          <w:rPrChange w:id="674" w:author="RSU" w:date="2017-12-12T10:12:00Z">
            <w:rPr>
              <w:rFonts w:ascii="Arial Narrow" w:hAnsi="Arial Narrow"/>
              <w:lang w:val="en-NZ"/>
            </w:rPr>
          </w:rPrChange>
        </w:rPr>
        <w:t>Genovesi</w:t>
      </w:r>
      <w:proofErr w:type="spellEnd"/>
      <w:r w:rsidRPr="000D5C79">
        <w:rPr>
          <w:lang w:val="en-NZ"/>
          <w:rPrChange w:id="675" w:author="RSU" w:date="2017-12-12T10:12:00Z">
            <w:rPr>
              <w:rFonts w:ascii="Arial Narrow" w:hAnsi="Arial Narrow"/>
              <w:lang w:val="en-NZ"/>
            </w:rPr>
          </w:rPrChange>
        </w:rPr>
        <w:t xml:space="preserve">, P., Pascal, M., </w:t>
      </w:r>
      <w:proofErr w:type="spellStart"/>
      <w:r w:rsidRPr="000D5C79">
        <w:rPr>
          <w:lang w:val="en-NZ"/>
          <w:rPrChange w:id="676" w:author="RSU" w:date="2017-12-12T10:12:00Z">
            <w:rPr>
              <w:rFonts w:ascii="Arial Narrow" w:hAnsi="Arial Narrow"/>
              <w:lang w:val="en-NZ"/>
            </w:rPr>
          </w:rPrChange>
        </w:rPr>
        <w:t>Sbaunders</w:t>
      </w:r>
      <w:proofErr w:type="spellEnd"/>
      <w:r w:rsidRPr="000D5C79">
        <w:rPr>
          <w:lang w:val="en-NZ"/>
          <w:rPrChange w:id="677" w:author="RSU" w:date="2017-12-12T10:12:00Z">
            <w:rPr>
              <w:rFonts w:ascii="Arial Narrow" w:hAnsi="Arial Narrow"/>
              <w:lang w:val="en-NZ"/>
            </w:rPr>
          </w:rPrChange>
        </w:rPr>
        <w:t xml:space="preserve">, A., &amp; </w:t>
      </w:r>
      <w:proofErr w:type="spellStart"/>
      <w:r w:rsidRPr="000D5C79">
        <w:rPr>
          <w:lang w:val="en-NZ"/>
          <w:rPrChange w:id="678" w:author="RSU" w:date="2017-12-12T10:12:00Z">
            <w:rPr>
              <w:rFonts w:ascii="Arial Narrow" w:hAnsi="Arial Narrow"/>
              <w:lang w:val="en-NZ"/>
            </w:rPr>
          </w:rPrChange>
        </w:rPr>
        <w:t>Tershy</w:t>
      </w:r>
      <w:proofErr w:type="spellEnd"/>
      <w:r w:rsidRPr="000D5C79">
        <w:rPr>
          <w:lang w:val="en-NZ"/>
          <w:rPrChange w:id="679" w:author="RSU" w:date="2017-12-12T10:12:00Z">
            <w:rPr>
              <w:rFonts w:ascii="Arial Narrow" w:hAnsi="Arial Narrow"/>
              <w:lang w:val="en-NZ"/>
            </w:rPr>
          </w:rPrChange>
        </w:rPr>
        <w:t xml:space="preserve">, B. 2007. </w:t>
      </w:r>
      <w:proofErr w:type="gramStart"/>
      <w:r w:rsidRPr="000D5C79">
        <w:rPr>
          <w:lang w:val="en-NZ"/>
          <w:rPrChange w:id="680" w:author="RSU" w:date="2017-12-12T10:12:00Z">
            <w:rPr>
              <w:rFonts w:ascii="Arial Narrow" w:hAnsi="Arial Narrow"/>
              <w:lang w:val="en-NZ"/>
            </w:rPr>
          </w:rPrChange>
        </w:rPr>
        <w:t>Invasive rodent eradication on islands.</w:t>
      </w:r>
      <w:proofErr w:type="gramEnd"/>
      <w:r w:rsidRPr="000D5C79">
        <w:rPr>
          <w:lang w:val="en-NZ"/>
          <w:rPrChange w:id="681" w:author="RSU" w:date="2017-12-12T10:12:00Z">
            <w:rPr>
              <w:rFonts w:ascii="Arial Narrow" w:hAnsi="Arial Narrow"/>
              <w:lang w:val="en-NZ"/>
            </w:rPr>
          </w:rPrChange>
        </w:rPr>
        <w:t xml:space="preserve"> </w:t>
      </w:r>
      <w:r w:rsidRPr="000D5C79">
        <w:rPr>
          <w:i/>
          <w:lang w:val="en-NZ"/>
          <w:rPrChange w:id="682" w:author="RSU" w:date="2017-12-12T10:12:00Z">
            <w:rPr>
              <w:rFonts w:ascii="Arial Narrow" w:hAnsi="Arial Narrow"/>
              <w:i/>
              <w:lang w:val="en-NZ"/>
            </w:rPr>
          </w:rPrChange>
        </w:rPr>
        <w:t>Conservation Biology</w:t>
      </w:r>
      <w:r w:rsidRPr="000D5C79">
        <w:rPr>
          <w:lang w:val="en-NZ"/>
          <w:rPrChange w:id="683" w:author="RSU" w:date="2017-12-12T10:12:00Z">
            <w:rPr>
              <w:rFonts w:ascii="Arial Narrow" w:hAnsi="Arial Narrow"/>
              <w:lang w:val="en-NZ"/>
            </w:rPr>
          </w:rPrChange>
        </w:rPr>
        <w:t xml:space="preserve"> 21(5), 1258-1268.</w:t>
      </w:r>
    </w:p>
    <w:p w:rsidR="0066370C" w:rsidRPr="000D5C79" w:rsidRDefault="0066370C" w:rsidP="0066370C">
      <w:pPr>
        <w:ind w:left="360" w:hanging="360"/>
        <w:contextualSpacing/>
        <w:rPr>
          <w:rPrChange w:id="684" w:author="RSU" w:date="2017-12-12T10:12:00Z">
            <w:rPr>
              <w:rFonts w:ascii="Arial Narrow" w:hAnsi="Arial Narrow"/>
            </w:rPr>
          </w:rPrChange>
        </w:rPr>
      </w:pPr>
    </w:p>
    <w:p w:rsidR="0066370C" w:rsidRPr="000D5C79" w:rsidDel="000D01F4" w:rsidRDefault="0066370C" w:rsidP="0066370C">
      <w:pPr>
        <w:ind w:left="360" w:hanging="360"/>
        <w:contextualSpacing/>
        <w:rPr>
          <w:del w:id="685" w:author="Gerry J McChesney" w:date="2018-01-10T18:33:00Z"/>
          <w:rPrChange w:id="686" w:author="RSU" w:date="2017-12-12T10:12:00Z">
            <w:rPr>
              <w:del w:id="687" w:author="Gerry J McChesney" w:date="2018-01-10T18:33:00Z"/>
              <w:rFonts w:ascii="Arial Narrow" w:hAnsi="Arial Narrow"/>
            </w:rPr>
          </w:rPrChange>
        </w:rPr>
      </w:pPr>
      <w:commentRangeStart w:id="688"/>
      <w:del w:id="689" w:author="Gerry J McChesney" w:date="2018-01-10T18:33:00Z">
        <w:r w:rsidRPr="000D5C79" w:rsidDel="000D01F4">
          <w:rPr>
            <w:rPrChange w:id="690" w:author="RSU" w:date="2017-12-12T10:12:00Z">
              <w:rPr>
                <w:rFonts w:ascii="Arial Narrow" w:hAnsi="Arial Narrow"/>
              </w:rPr>
            </w:rPrChange>
          </w:rPr>
          <w:delText>Island Conservation. Undated. Options for removing house mice from the Farallon National Wildlife Refuge. Unpublished Report. Island Conservation, Santa Cruz, CA. 53 pp.</w:delText>
        </w:r>
      </w:del>
      <w:commentRangeEnd w:id="688"/>
      <w:r w:rsidR="000D01F4">
        <w:rPr>
          <w:rStyle w:val="CommentReference"/>
        </w:rPr>
        <w:commentReference w:id="688"/>
      </w:r>
    </w:p>
    <w:p w:rsidR="0066370C" w:rsidRPr="000D5C79" w:rsidRDefault="0066370C" w:rsidP="0066370C">
      <w:pPr>
        <w:ind w:left="360" w:hanging="360"/>
        <w:contextualSpacing/>
        <w:rPr>
          <w:rPrChange w:id="691" w:author="RSU" w:date="2017-12-12T10:12:00Z">
            <w:rPr>
              <w:rFonts w:ascii="Arial Narrow" w:hAnsi="Arial Narrow"/>
            </w:rPr>
          </w:rPrChange>
        </w:rPr>
      </w:pPr>
    </w:p>
    <w:p w:rsidR="0066370C" w:rsidRPr="000D5C79" w:rsidRDefault="0066370C" w:rsidP="0066370C">
      <w:pPr>
        <w:ind w:left="360" w:hanging="360"/>
        <w:rPr>
          <w:rPrChange w:id="692" w:author="RSU" w:date="2017-12-12T10:12:00Z">
            <w:rPr>
              <w:rFonts w:ascii="Arial Narrow" w:hAnsi="Arial Narrow"/>
            </w:rPr>
          </w:rPrChange>
        </w:rPr>
      </w:pPr>
      <w:proofErr w:type="gramStart"/>
      <w:r w:rsidRPr="000D5C79">
        <w:rPr>
          <w:rPrChange w:id="693" w:author="RSU" w:date="2017-12-12T10:12:00Z">
            <w:rPr>
              <w:rFonts w:ascii="Arial Narrow" w:hAnsi="Arial Narrow"/>
            </w:rPr>
          </w:rPrChange>
        </w:rPr>
        <w:t>OECD.</w:t>
      </w:r>
      <w:proofErr w:type="gramEnd"/>
      <w:r w:rsidRPr="000D5C79">
        <w:rPr>
          <w:rPrChange w:id="694" w:author="RSU" w:date="2017-12-12T10:12:00Z">
            <w:rPr>
              <w:rFonts w:ascii="Arial Narrow" w:hAnsi="Arial Narrow"/>
            </w:rPr>
          </w:rPrChange>
        </w:rPr>
        <w:t xml:space="preserve"> 2000.  Guidance document on the recognition, assessment, and use of clinical signs as humane endpoints for experimental animals used in safety evaluation. ENV/JM/</w:t>
      </w:r>
      <w:proofErr w:type="gramStart"/>
      <w:r w:rsidRPr="000D5C79">
        <w:rPr>
          <w:rPrChange w:id="695" w:author="RSU" w:date="2017-12-12T10:12:00Z">
            <w:rPr>
              <w:rFonts w:ascii="Arial Narrow" w:hAnsi="Arial Narrow"/>
            </w:rPr>
          </w:rPrChange>
        </w:rPr>
        <w:t>MONO(</w:t>
      </w:r>
      <w:proofErr w:type="gramEnd"/>
      <w:r w:rsidRPr="000D5C79">
        <w:rPr>
          <w:rPrChange w:id="696" w:author="RSU" w:date="2017-12-12T10:12:00Z">
            <w:rPr>
              <w:rFonts w:ascii="Arial Narrow" w:hAnsi="Arial Narrow"/>
            </w:rPr>
          </w:rPrChange>
        </w:rPr>
        <w:t xml:space="preserve">2000)7.  </w:t>
      </w:r>
      <w:proofErr w:type="gramStart"/>
      <w:r w:rsidRPr="000D5C79">
        <w:rPr>
          <w:rPrChange w:id="697" w:author="RSU" w:date="2017-12-12T10:12:00Z">
            <w:rPr>
              <w:rFonts w:ascii="Arial Narrow" w:hAnsi="Arial Narrow"/>
            </w:rPr>
          </w:rPrChange>
        </w:rPr>
        <w:t>OECD, Paris, France.</w:t>
      </w:r>
      <w:proofErr w:type="gramEnd"/>
      <w:r w:rsidRPr="000D5C79">
        <w:rPr>
          <w:rPrChange w:id="698" w:author="RSU" w:date="2017-12-12T10:12:00Z">
            <w:rPr>
              <w:rFonts w:ascii="Arial Narrow" w:hAnsi="Arial Narrow"/>
            </w:rPr>
          </w:rPrChange>
        </w:rPr>
        <w:t xml:space="preserve"> </w:t>
      </w:r>
      <w:proofErr w:type="gramStart"/>
      <w:r w:rsidRPr="000D5C79">
        <w:rPr>
          <w:rPrChange w:id="699" w:author="RSU" w:date="2017-12-12T10:12:00Z">
            <w:rPr>
              <w:rFonts w:ascii="Arial Narrow" w:hAnsi="Arial Narrow"/>
            </w:rPr>
          </w:rPrChange>
        </w:rPr>
        <w:t>39 pp.</w:t>
      </w:r>
      <w:proofErr w:type="gramEnd"/>
    </w:p>
    <w:p w:rsidR="008F6358" w:rsidRPr="000D5C79" w:rsidRDefault="008F6358" w:rsidP="0066370C">
      <w:pPr>
        <w:ind w:left="360" w:hanging="360"/>
        <w:rPr>
          <w:rPrChange w:id="700" w:author="RSU" w:date="2017-12-12T10:12:00Z">
            <w:rPr>
              <w:rFonts w:ascii="Arial Narrow" w:hAnsi="Arial Narrow"/>
            </w:rPr>
          </w:rPrChange>
        </w:rPr>
      </w:pPr>
    </w:p>
    <w:p w:rsidR="008F6358" w:rsidRPr="000D5C79" w:rsidRDefault="00EC7D98" w:rsidP="0066370C">
      <w:pPr>
        <w:ind w:left="360" w:hanging="360"/>
        <w:rPr>
          <w:rPrChange w:id="701" w:author="RSU" w:date="2017-12-12T10:12:00Z">
            <w:rPr>
              <w:rFonts w:ascii="Arial Narrow" w:hAnsi="Arial Narrow"/>
            </w:rPr>
          </w:rPrChange>
        </w:rPr>
      </w:pPr>
      <w:proofErr w:type="gramStart"/>
      <w:r w:rsidRPr="000D5C79">
        <w:rPr>
          <w:rPrChange w:id="702" w:author="RSU" w:date="2017-12-12T10:12:00Z">
            <w:rPr>
              <w:rFonts w:ascii="Arial Narrow" w:hAnsi="Arial Narrow"/>
            </w:rPr>
          </w:rPrChange>
        </w:rPr>
        <w:t xml:space="preserve">Pitt, W., </w:t>
      </w:r>
      <w:proofErr w:type="spellStart"/>
      <w:r w:rsidR="008748D6" w:rsidRPr="000D5C79">
        <w:rPr>
          <w:rPrChange w:id="703" w:author="RSU" w:date="2017-12-12T10:12:00Z">
            <w:rPr>
              <w:rFonts w:ascii="Arial Narrow" w:hAnsi="Arial Narrow"/>
            </w:rPr>
          </w:rPrChange>
        </w:rPr>
        <w:t>Berentsen</w:t>
      </w:r>
      <w:proofErr w:type="spellEnd"/>
      <w:r w:rsidR="00FB33AF" w:rsidRPr="000D5C79">
        <w:rPr>
          <w:rPrChange w:id="704" w:author="RSU" w:date="2017-12-12T10:12:00Z">
            <w:rPr>
              <w:rFonts w:ascii="Arial Narrow" w:hAnsi="Arial Narrow"/>
            </w:rPr>
          </w:rPrChange>
        </w:rPr>
        <w:t xml:space="preserve"> A.</w:t>
      </w:r>
      <w:r w:rsidR="008748D6" w:rsidRPr="000D5C79">
        <w:rPr>
          <w:rPrChange w:id="705" w:author="RSU" w:date="2017-12-12T10:12:00Z">
            <w:rPr>
              <w:rFonts w:ascii="Arial Narrow" w:hAnsi="Arial Narrow"/>
            </w:rPr>
          </w:rPrChange>
        </w:rPr>
        <w:t xml:space="preserve">, </w:t>
      </w:r>
      <w:proofErr w:type="spellStart"/>
      <w:r w:rsidR="008748D6" w:rsidRPr="000D5C79">
        <w:rPr>
          <w:rPrChange w:id="706" w:author="RSU" w:date="2017-12-12T10:12:00Z">
            <w:rPr>
              <w:rFonts w:ascii="Arial Narrow" w:hAnsi="Arial Narrow"/>
            </w:rPr>
          </w:rPrChange>
        </w:rPr>
        <w:t>Shiels</w:t>
      </w:r>
      <w:proofErr w:type="spellEnd"/>
      <w:r w:rsidR="008748D6" w:rsidRPr="000D5C79">
        <w:rPr>
          <w:rPrChange w:id="707" w:author="RSU" w:date="2017-12-12T10:12:00Z">
            <w:rPr>
              <w:rFonts w:ascii="Arial Narrow" w:hAnsi="Arial Narrow"/>
            </w:rPr>
          </w:rPrChange>
        </w:rPr>
        <w:t>,</w:t>
      </w:r>
      <w:r w:rsidR="00FB33AF" w:rsidRPr="000D5C79">
        <w:rPr>
          <w:rPrChange w:id="708" w:author="RSU" w:date="2017-12-12T10:12:00Z">
            <w:rPr>
              <w:rFonts w:ascii="Arial Narrow" w:hAnsi="Arial Narrow"/>
            </w:rPr>
          </w:rPrChange>
        </w:rPr>
        <w:t xml:space="preserve"> A.</w:t>
      </w:r>
      <w:r w:rsidR="008748D6" w:rsidRPr="000D5C79">
        <w:rPr>
          <w:rPrChange w:id="709" w:author="RSU" w:date="2017-12-12T10:12:00Z">
            <w:rPr>
              <w:rFonts w:ascii="Arial Narrow" w:hAnsi="Arial Narrow"/>
            </w:rPr>
          </w:rPrChange>
        </w:rPr>
        <w:t xml:space="preserve"> et al. </w:t>
      </w:r>
      <w:r w:rsidRPr="000D5C79">
        <w:rPr>
          <w:rPrChange w:id="710" w:author="RSU" w:date="2017-12-12T10:12:00Z">
            <w:rPr>
              <w:rFonts w:ascii="Arial Narrow" w:hAnsi="Arial Narrow"/>
            </w:rPr>
          </w:rPrChange>
        </w:rPr>
        <w:t>2015.</w:t>
      </w:r>
      <w:proofErr w:type="gramEnd"/>
      <w:r w:rsidRPr="000D5C79">
        <w:rPr>
          <w:rPrChange w:id="711" w:author="RSU" w:date="2017-12-12T10:12:00Z">
            <w:rPr>
              <w:rFonts w:ascii="Arial Narrow" w:hAnsi="Arial Narrow"/>
            </w:rPr>
          </w:rPrChange>
        </w:rPr>
        <w:t xml:space="preserve"> Non-target species mortality and the measurement of </w:t>
      </w:r>
      <w:proofErr w:type="spellStart"/>
      <w:r w:rsidRPr="000D5C79">
        <w:rPr>
          <w:rPrChange w:id="712" w:author="RSU" w:date="2017-12-12T10:12:00Z">
            <w:rPr>
              <w:rFonts w:ascii="Arial Narrow" w:hAnsi="Arial Narrow"/>
            </w:rPr>
          </w:rPrChange>
        </w:rPr>
        <w:t>brodifacoum</w:t>
      </w:r>
      <w:proofErr w:type="spellEnd"/>
      <w:r w:rsidRPr="000D5C79">
        <w:rPr>
          <w:rPrChange w:id="713" w:author="RSU" w:date="2017-12-12T10:12:00Z">
            <w:rPr>
              <w:rFonts w:ascii="Arial Narrow" w:hAnsi="Arial Narrow"/>
            </w:rPr>
          </w:rPrChange>
        </w:rPr>
        <w:t xml:space="preserve"> residue after </w:t>
      </w:r>
      <w:proofErr w:type="gramStart"/>
      <w:r w:rsidRPr="000D5C79">
        <w:rPr>
          <w:rPrChange w:id="714" w:author="RSU" w:date="2017-12-12T10:12:00Z">
            <w:rPr>
              <w:rFonts w:ascii="Arial Narrow" w:hAnsi="Arial Narrow"/>
            </w:rPr>
          </w:rPrChange>
        </w:rPr>
        <w:t>a rat</w:t>
      </w:r>
      <w:proofErr w:type="gramEnd"/>
      <w:r w:rsidRPr="000D5C79">
        <w:rPr>
          <w:rPrChange w:id="715" w:author="RSU" w:date="2017-12-12T10:12:00Z">
            <w:rPr>
              <w:rFonts w:ascii="Arial Narrow" w:hAnsi="Arial Narrow"/>
            </w:rPr>
          </w:rPrChange>
        </w:rPr>
        <w:t xml:space="preserve"> eradication on Palmyra Atoll, tropical Pacific. </w:t>
      </w:r>
      <w:r w:rsidRPr="000D5C79">
        <w:rPr>
          <w:i/>
          <w:rPrChange w:id="716" w:author="RSU" w:date="2017-12-12T10:12:00Z">
            <w:rPr>
              <w:rFonts w:ascii="Arial Narrow" w:hAnsi="Arial Narrow"/>
              <w:i/>
            </w:rPr>
          </w:rPrChange>
        </w:rPr>
        <w:t>Biological Conservation</w:t>
      </w:r>
      <w:r w:rsidRPr="000D5C79">
        <w:rPr>
          <w:rPrChange w:id="717" w:author="RSU" w:date="2017-12-12T10:12:00Z">
            <w:rPr>
              <w:rFonts w:ascii="Arial Narrow" w:hAnsi="Arial Narrow"/>
            </w:rPr>
          </w:rPrChange>
        </w:rPr>
        <w:t xml:space="preserve"> 185</w:t>
      </w:r>
      <w:r w:rsidR="00FB33AF" w:rsidRPr="000D5C79">
        <w:rPr>
          <w:rPrChange w:id="718" w:author="RSU" w:date="2017-12-12T10:12:00Z">
            <w:rPr>
              <w:rFonts w:ascii="Arial Narrow" w:hAnsi="Arial Narrow"/>
            </w:rPr>
          </w:rPrChange>
        </w:rPr>
        <w:t xml:space="preserve">, </w:t>
      </w:r>
      <w:r w:rsidRPr="000D5C79">
        <w:rPr>
          <w:rPrChange w:id="719" w:author="RSU" w:date="2017-12-12T10:12:00Z">
            <w:rPr>
              <w:rFonts w:ascii="Arial Narrow" w:hAnsi="Arial Narrow"/>
            </w:rPr>
          </w:rPrChange>
        </w:rPr>
        <w:t>36-46.</w:t>
      </w:r>
    </w:p>
    <w:p w:rsidR="0066370C" w:rsidRPr="000D5C79" w:rsidRDefault="0066370C" w:rsidP="0066370C">
      <w:pPr>
        <w:rPr>
          <w:rPrChange w:id="720" w:author="RSU" w:date="2017-12-12T10:12:00Z">
            <w:rPr>
              <w:rFonts w:ascii="Arial Narrow" w:hAnsi="Arial Narrow"/>
            </w:rPr>
          </w:rPrChange>
        </w:rPr>
      </w:pPr>
    </w:p>
    <w:p w:rsidR="0066370C" w:rsidRPr="000D5C79" w:rsidRDefault="0066370C" w:rsidP="0066370C">
      <w:pPr>
        <w:ind w:left="360" w:hanging="360"/>
        <w:contextualSpacing/>
        <w:rPr>
          <w:rPrChange w:id="721" w:author="RSU" w:date="2017-12-12T10:12:00Z">
            <w:rPr>
              <w:rFonts w:ascii="Arial Narrow" w:hAnsi="Arial Narrow"/>
            </w:rPr>
          </w:rPrChange>
        </w:rPr>
      </w:pPr>
      <w:proofErr w:type="spellStart"/>
      <w:proofErr w:type="gramStart"/>
      <w:r w:rsidRPr="000D5C79">
        <w:rPr>
          <w:rPrChange w:id="722" w:author="RSU" w:date="2017-12-12T10:12:00Z">
            <w:rPr>
              <w:rFonts w:ascii="Arial Narrow" w:hAnsi="Arial Narrow"/>
            </w:rPr>
          </w:rPrChange>
        </w:rPr>
        <w:t>Shiels</w:t>
      </w:r>
      <w:proofErr w:type="spellEnd"/>
      <w:r w:rsidRPr="000D5C79">
        <w:rPr>
          <w:rPrChange w:id="723" w:author="RSU" w:date="2017-12-12T10:12:00Z">
            <w:rPr>
              <w:rFonts w:ascii="Arial Narrow" w:hAnsi="Arial Narrow"/>
            </w:rPr>
          </w:rPrChange>
        </w:rPr>
        <w:t xml:space="preserve">, A.B., Flores, C.A., </w:t>
      </w:r>
      <w:proofErr w:type="spellStart"/>
      <w:r w:rsidRPr="000D5C79">
        <w:rPr>
          <w:rPrChange w:id="724" w:author="RSU" w:date="2017-12-12T10:12:00Z">
            <w:rPr>
              <w:rFonts w:ascii="Arial Narrow" w:hAnsi="Arial Narrow"/>
            </w:rPr>
          </w:rPrChange>
        </w:rPr>
        <w:t>Khamsing</w:t>
      </w:r>
      <w:proofErr w:type="spellEnd"/>
      <w:r w:rsidRPr="000D5C79">
        <w:rPr>
          <w:rPrChange w:id="725" w:author="RSU" w:date="2017-12-12T10:12:00Z">
            <w:rPr>
              <w:rFonts w:ascii="Arial Narrow" w:hAnsi="Arial Narrow"/>
            </w:rPr>
          </w:rPrChange>
        </w:rPr>
        <w:t xml:space="preserve">, A., </w:t>
      </w:r>
      <w:proofErr w:type="spellStart"/>
      <w:r w:rsidRPr="000D5C79">
        <w:rPr>
          <w:rPrChange w:id="726" w:author="RSU" w:date="2017-12-12T10:12:00Z">
            <w:rPr>
              <w:rFonts w:ascii="Arial Narrow" w:hAnsi="Arial Narrow"/>
            </w:rPr>
          </w:rPrChange>
        </w:rPr>
        <w:t>Krushelnycky</w:t>
      </w:r>
      <w:proofErr w:type="spellEnd"/>
      <w:r w:rsidRPr="000D5C79">
        <w:rPr>
          <w:rPrChange w:id="727" w:author="RSU" w:date="2017-12-12T10:12:00Z">
            <w:rPr>
              <w:rFonts w:ascii="Arial Narrow" w:hAnsi="Arial Narrow"/>
            </w:rPr>
          </w:rPrChange>
        </w:rPr>
        <w:t>, P.D., Mosher, S.M., &amp; Drake, D.R.</w:t>
      </w:r>
      <w:proofErr w:type="gramEnd"/>
      <w:r w:rsidRPr="000D5C79">
        <w:rPr>
          <w:rPrChange w:id="728" w:author="RSU" w:date="2017-12-12T10:12:00Z">
            <w:rPr>
              <w:rFonts w:ascii="Arial Narrow" w:hAnsi="Arial Narrow"/>
            </w:rPr>
          </w:rPrChange>
        </w:rPr>
        <w:t xml:space="preserve">  2013. Dietary niche differentiation among three species of invasive rodents (</w:t>
      </w:r>
      <w:proofErr w:type="spellStart"/>
      <w:r w:rsidRPr="000D5C79">
        <w:rPr>
          <w:i/>
          <w:rPrChange w:id="729" w:author="RSU" w:date="2017-12-12T10:12:00Z">
            <w:rPr>
              <w:rFonts w:ascii="Arial Narrow" w:hAnsi="Arial Narrow"/>
              <w:i/>
            </w:rPr>
          </w:rPrChange>
        </w:rPr>
        <w:t>Rattus</w:t>
      </w:r>
      <w:proofErr w:type="spellEnd"/>
      <w:r w:rsidRPr="000D5C79">
        <w:rPr>
          <w:i/>
          <w:rPrChange w:id="730" w:author="RSU" w:date="2017-12-12T10:12:00Z">
            <w:rPr>
              <w:rFonts w:ascii="Arial Narrow" w:hAnsi="Arial Narrow"/>
              <w:i/>
            </w:rPr>
          </w:rPrChange>
        </w:rPr>
        <w:t xml:space="preserve"> </w:t>
      </w:r>
      <w:proofErr w:type="spellStart"/>
      <w:r w:rsidRPr="000D5C79">
        <w:rPr>
          <w:i/>
          <w:rPrChange w:id="731" w:author="RSU" w:date="2017-12-12T10:12:00Z">
            <w:rPr>
              <w:rFonts w:ascii="Arial Narrow" w:hAnsi="Arial Narrow"/>
              <w:i/>
            </w:rPr>
          </w:rPrChange>
        </w:rPr>
        <w:t>rattus</w:t>
      </w:r>
      <w:proofErr w:type="spellEnd"/>
      <w:r w:rsidRPr="000D5C79">
        <w:rPr>
          <w:rPrChange w:id="732" w:author="RSU" w:date="2017-12-12T10:12:00Z">
            <w:rPr>
              <w:rFonts w:ascii="Arial Narrow" w:hAnsi="Arial Narrow"/>
            </w:rPr>
          </w:rPrChange>
        </w:rPr>
        <w:t xml:space="preserve">, </w:t>
      </w:r>
      <w:r w:rsidRPr="000D5C79">
        <w:rPr>
          <w:i/>
          <w:rPrChange w:id="733" w:author="RSU" w:date="2017-12-12T10:12:00Z">
            <w:rPr>
              <w:rFonts w:ascii="Arial Narrow" w:hAnsi="Arial Narrow"/>
              <w:i/>
            </w:rPr>
          </w:rPrChange>
        </w:rPr>
        <w:t xml:space="preserve">R. </w:t>
      </w:r>
      <w:proofErr w:type="spellStart"/>
      <w:r w:rsidRPr="000D5C79">
        <w:rPr>
          <w:i/>
          <w:rPrChange w:id="734" w:author="RSU" w:date="2017-12-12T10:12:00Z">
            <w:rPr>
              <w:rFonts w:ascii="Arial Narrow" w:hAnsi="Arial Narrow"/>
              <w:i/>
            </w:rPr>
          </w:rPrChange>
        </w:rPr>
        <w:t>exulans</w:t>
      </w:r>
      <w:proofErr w:type="spellEnd"/>
      <w:r w:rsidRPr="000D5C79">
        <w:rPr>
          <w:rPrChange w:id="735" w:author="RSU" w:date="2017-12-12T10:12:00Z">
            <w:rPr>
              <w:rFonts w:ascii="Arial Narrow" w:hAnsi="Arial Narrow"/>
            </w:rPr>
          </w:rPrChange>
        </w:rPr>
        <w:t xml:space="preserve">, </w:t>
      </w:r>
      <w:r w:rsidRPr="000D5C79">
        <w:rPr>
          <w:i/>
          <w:rPrChange w:id="736" w:author="RSU" w:date="2017-12-12T10:12:00Z">
            <w:rPr>
              <w:rFonts w:ascii="Arial Narrow" w:hAnsi="Arial Narrow"/>
              <w:i/>
            </w:rPr>
          </w:rPrChange>
        </w:rPr>
        <w:t xml:space="preserve">Mus </w:t>
      </w:r>
      <w:proofErr w:type="spellStart"/>
      <w:r w:rsidRPr="000D5C79">
        <w:rPr>
          <w:i/>
          <w:rPrChange w:id="737" w:author="RSU" w:date="2017-12-12T10:12:00Z">
            <w:rPr>
              <w:rFonts w:ascii="Arial Narrow" w:hAnsi="Arial Narrow"/>
              <w:i/>
            </w:rPr>
          </w:rPrChange>
        </w:rPr>
        <w:t>musculus</w:t>
      </w:r>
      <w:proofErr w:type="spellEnd"/>
      <w:r w:rsidRPr="000D5C79">
        <w:rPr>
          <w:rPrChange w:id="738" w:author="RSU" w:date="2017-12-12T10:12:00Z">
            <w:rPr>
              <w:rFonts w:ascii="Arial Narrow" w:hAnsi="Arial Narrow"/>
            </w:rPr>
          </w:rPrChange>
        </w:rPr>
        <w:t xml:space="preserve">).  </w:t>
      </w:r>
      <w:r w:rsidRPr="000D5C79">
        <w:rPr>
          <w:i/>
          <w:rPrChange w:id="739" w:author="RSU" w:date="2017-12-12T10:12:00Z">
            <w:rPr>
              <w:rFonts w:ascii="Arial Narrow" w:hAnsi="Arial Narrow"/>
              <w:i/>
            </w:rPr>
          </w:rPrChange>
        </w:rPr>
        <w:t>Biological Invasions</w:t>
      </w:r>
      <w:r w:rsidRPr="000D5C79">
        <w:rPr>
          <w:rPrChange w:id="740" w:author="RSU" w:date="2017-12-12T10:12:00Z">
            <w:rPr>
              <w:rFonts w:ascii="Arial Narrow" w:hAnsi="Arial Narrow"/>
            </w:rPr>
          </w:rPrChange>
        </w:rPr>
        <w:t xml:space="preserve"> 15, 1037-1048.</w:t>
      </w:r>
    </w:p>
    <w:p w:rsidR="00E638A3" w:rsidRPr="000D5C79" w:rsidRDefault="00E638A3" w:rsidP="007D69A4">
      <w:pPr>
        <w:pStyle w:val="Caption"/>
        <w:ind w:left="360" w:hanging="360"/>
        <w:rPr>
          <w:b w:val="0"/>
          <w:sz w:val="24"/>
          <w:szCs w:val="24"/>
        </w:rPr>
      </w:pPr>
    </w:p>
    <w:p w:rsidR="0066370C" w:rsidRPr="000D5C79" w:rsidRDefault="0066370C" w:rsidP="0066370C">
      <w:pPr>
        <w:contextualSpacing/>
        <w:rPr>
          <w:i/>
          <w:rPrChange w:id="741" w:author="RSU" w:date="2017-12-12T10:12:00Z">
            <w:rPr>
              <w:rFonts w:ascii="Arial Narrow" w:hAnsi="Arial Narrow"/>
              <w:i/>
            </w:rPr>
          </w:rPrChange>
        </w:rPr>
      </w:pPr>
      <w:proofErr w:type="spellStart"/>
      <w:r w:rsidRPr="000D5C79">
        <w:rPr>
          <w:rPrChange w:id="742" w:author="RSU" w:date="2017-12-12T10:12:00Z">
            <w:rPr>
              <w:rFonts w:ascii="Arial Narrow" w:hAnsi="Arial Narrow"/>
            </w:rPr>
          </w:rPrChange>
        </w:rPr>
        <w:t>Shiels</w:t>
      </w:r>
      <w:proofErr w:type="spellEnd"/>
      <w:r w:rsidRPr="000D5C79">
        <w:rPr>
          <w:rPrChange w:id="743" w:author="RSU" w:date="2017-12-12T10:12:00Z">
            <w:rPr>
              <w:rFonts w:ascii="Arial Narrow" w:hAnsi="Arial Narrow"/>
            </w:rPr>
          </w:rPrChange>
        </w:rPr>
        <w:t xml:space="preserve">, A.B., &amp; Pitt, W.C. 2014 </w:t>
      </w:r>
      <w:proofErr w:type="gramStart"/>
      <w:r w:rsidRPr="000D5C79">
        <w:rPr>
          <w:rPrChange w:id="744" w:author="RSU" w:date="2017-12-12T10:12:00Z">
            <w:rPr>
              <w:rFonts w:ascii="Arial Narrow" w:hAnsi="Arial Narrow"/>
            </w:rPr>
          </w:rPrChange>
        </w:rPr>
        <w:t>A</w:t>
      </w:r>
      <w:proofErr w:type="gramEnd"/>
      <w:r w:rsidRPr="000D5C79">
        <w:rPr>
          <w:rPrChange w:id="745" w:author="RSU" w:date="2017-12-12T10:12:00Z">
            <w:rPr>
              <w:rFonts w:ascii="Arial Narrow" w:hAnsi="Arial Narrow"/>
            </w:rPr>
          </w:rPrChange>
        </w:rPr>
        <w:t xml:space="preserve"> review of invasive rodent diets (</w:t>
      </w:r>
      <w:proofErr w:type="spellStart"/>
      <w:r w:rsidRPr="000D5C79">
        <w:rPr>
          <w:i/>
          <w:rPrChange w:id="746" w:author="RSU" w:date="2017-12-12T10:12:00Z">
            <w:rPr>
              <w:rFonts w:ascii="Arial Narrow" w:hAnsi="Arial Narrow"/>
              <w:i/>
            </w:rPr>
          </w:rPrChange>
        </w:rPr>
        <w:t>Rattus</w:t>
      </w:r>
      <w:proofErr w:type="spellEnd"/>
      <w:r w:rsidRPr="000D5C79">
        <w:rPr>
          <w:rPrChange w:id="747" w:author="RSU" w:date="2017-12-12T10:12:00Z">
            <w:rPr>
              <w:rFonts w:ascii="Arial Narrow" w:hAnsi="Arial Narrow"/>
            </w:rPr>
          </w:rPrChange>
        </w:rPr>
        <w:t xml:space="preserve"> spp. and </w:t>
      </w:r>
      <w:r w:rsidRPr="000D5C79">
        <w:rPr>
          <w:i/>
          <w:rPrChange w:id="748" w:author="RSU" w:date="2017-12-12T10:12:00Z">
            <w:rPr>
              <w:rFonts w:ascii="Arial Narrow" w:hAnsi="Arial Narrow"/>
              <w:i/>
            </w:rPr>
          </w:rPrChange>
        </w:rPr>
        <w:t xml:space="preserve">Mus </w:t>
      </w:r>
    </w:p>
    <w:p w:rsidR="0066370C" w:rsidRPr="000D5C79" w:rsidRDefault="0066370C" w:rsidP="0066370C">
      <w:pPr>
        <w:contextualSpacing/>
        <w:rPr>
          <w:rPrChange w:id="749" w:author="RSU" w:date="2017-12-12T10:12:00Z">
            <w:rPr>
              <w:rFonts w:ascii="Arial Narrow" w:hAnsi="Arial Narrow"/>
            </w:rPr>
          </w:rPrChange>
        </w:rPr>
      </w:pPr>
      <w:r w:rsidRPr="000D5C79">
        <w:rPr>
          <w:i/>
          <w:rPrChange w:id="750" w:author="RSU" w:date="2017-12-12T10:12:00Z">
            <w:rPr>
              <w:rFonts w:ascii="Arial Narrow" w:hAnsi="Arial Narrow"/>
              <w:i/>
            </w:rPr>
          </w:rPrChange>
        </w:rPr>
        <w:t xml:space="preserve">      </w:t>
      </w:r>
      <w:proofErr w:type="spellStart"/>
      <w:proofErr w:type="gramStart"/>
      <w:r w:rsidRPr="000D5C79">
        <w:rPr>
          <w:i/>
          <w:rPrChange w:id="751" w:author="RSU" w:date="2017-12-12T10:12:00Z">
            <w:rPr>
              <w:rFonts w:ascii="Arial Narrow" w:hAnsi="Arial Narrow"/>
              <w:i/>
            </w:rPr>
          </w:rPrChange>
        </w:rPr>
        <w:t>musculus</w:t>
      </w:r>
      <w:proofErr w:type="spellEnd"/>
      <w:proofErr w:type="gramEnd"/>
      <w:r w:rsidRPr="000D5C79">
        <w:rPr>
          <w:rPrChange w:id="752" w:author="RSU" w:date="2017-12-12T10:12:00Z">
            <w:rPr>
              <w:rFonts w:ascii="Arial Narrow" w:hAnsi="Arial Narrow"/>
            </w:rPr>
          </w:rPrChange>
        </w:rPr>
        <w:t>) on Pacific islands.  Proceedings of the 26</w:t>
      </w:r>
      <w:r w:rsidRPr="000D5C79">
        <w:rPr>
          <w:vertAlign w:val="superscript"/>
          <w:rPrChange w:id="753" w:author="RSU" w:date="2017-12-12T10:12:00Z">
            <w:rPr>
              <w:rFonts w:ascii="Arial Narrow" w:hAnsi="Arial Narrow"/>
              <w:vertAlign w:val="superscript"/>
            </w:rPr>
          </w:rPrChange>
        </w:rPr>
        <w:t>th</w:t>
      </w:r>
      <w:r w:rsidRPr="000D5C79">
        <w:rPr>
          <w:rPrChange w:id="754" w:author="RSU" w:date="2017-12-12T10:12:00Z">
            <w:rPr>
              <w:rFonts w:ascii="Arial Narrow" w:hAnsi="Arial Narrow"/>
            </w:rPr>
          </w:rPrChange>
        </w:rPr>
        <w:t xml:space="preserve"> Vertebrate Pest Conference, March    </w:t>
      </w:r>
    </w:p>
    <w:p w:rsidR="0066370C" w:rsidRPr="000D5C79" w:rsidRDefault="0066370C" w:rsidP="0066370C">
      <w:pPr>
        <w:autoSpaceDE w:val="0"/>
        <w:autoSpaceDN w:val="0"/>
        <w:adjustRightInd w:val="0"/>
        <w:ind w:left="360" w:hanging="360"/>
        <w:rPr>
          <w:rPrChange w:id="755" w:author="RSU" w:date="2017-12-12T10:12:00Z">
            <w:rPr>
              <w:rFonts w:ascii="Arial Narrow" w:hAnsi="Arial Narrow"/>
            </w:rPr>
          </w:rPrChange>
        </w:rPr>
      </w:pPr>
      <w:r w:rsidRPr="000D5C79">
        <w:rPr>
          <w:rPrChange w:id="756" w:author="RSU" w:date="2017-12-12T10:12:00Z">
            <w:rPr>
              <w:rFonts w:ascii="Arial Narrow" w:hAnsi="Arial Narrow"/>
            </w:rPr>
          </w:rPrChange>
        </w:rPr>
        <w:t xml:space="preserve">      </w:t>
      </w:r>
      <w:proofErr w:type="gramStart"/>
      <w:r w:rsidRPr="000D5C79">
        <w:rPr>
          <w:rPrChange w:id="757" w:author="RSU" w:date="2017-12-12T10:12:00Z">
            <w:rPr>
              <w:rFonts w:ascii="Arial Narrow" w:hAnsi="Arial Narrow"/>
            </w:rPr>
          </w:rPrChange>
        </w:rPr>
        <w:t xml:space="preserve">3-6, 2014, </w:t>
      </w:r>
      <w:proofErr w:type="spellStart"/>
      <w:r w:rsidRPr="000D5C79">
        <w:rPr>
          <w:rPrChange w:id="758" w:author="RSU" w:date="2017-12-12T10:12:00Z">
            <w:rPr>
              <w:rFonts w:ascii="Arial Narrow" w:hAnsi="Arial Narrow"/>
            </w:rPr>
          </w:rPrChange>
        </w:rPr>
        <w:t>Waikaloa</w:t>
      </w:r>
      <w:proofErr w:type="spellEnd"/>
      <w:r w:rsidRPr="000D5C79">
        <w:rPr>
          <w:rPrChange w:id="759" w:author="RSU" w:date="2017-12-12T10:12:00Z">
            <w:rPr>
              <w:rFonts w:ascii="Arial Narrow" w:hAnsi="Arial Narrow"/>
            </w:rPr>
          </w:rPrChange>
        </w:rPr>
        <w:t>, Hawaii.</w:t>
      </w:r>
      <w:proofErr w:type="gramEnd"/>
    </w:p>
    <w:p w:rsidR="008F6358" w:rsidRPr="000D5C79" w:rsidRDefault="008F6358" w:rsidP="0066370C">
      <w:pPr>
        <w:autoSpaceDE w:val="0"/>
        <w:autoSpaceDN w:val="0"/>
        <w:adjustRightInd w:val="0"/>
        <w:ind w:left="360" w:hanging="360"/>
        <w:rPr>
          <w:rPrChange w:id="760" w:author="RSU" w:date="2017-12-12T10:12:00Z">
            <w:rPr>
              <w:rFonts w:ascii="Arial Narrow" w:hAnsi="Arial Narrow"/>
            </w:rPr>
          </w:rPrChange>
        </w:rPr>
      </w:pPr>
    </w:p>
    <w:p w:rsidR="008F6358" w:rsidRPr="000D5C79" w:rsidRDefault="008F6358" w:rsidP="0066370C">
      <w:pPr>
        <w:autoSpaceDE w:val="0"/>
        <w:autoSpaceDN w:val="0"/>
        <w:adjustRightInd w:val="0"/>
        <w:ind w:left="360" w:hanging="360"/>
        <w:rPr>
          <w:rPrChange w:id="761" w:author="RSU" w:date="2017-12-12T10:12:00Z">
            <w:rPr>
              <w:rFonts w:ascii="Arial Narrow" w:hAnsi="Arial Narrow"/>
            </w:rPr>
          </w:rPrChange>
        </w:rPr>
      </w:pPr>
      <w:proofErr w:type="spellStart"/>
      <w:r w:rsidRPr="000D5C79">
        <w:rPr>
          <w:rPrChange w:id="762" w:author="RSU" w:date="2017-12-12T10:12:00Z">
            <w:rPr>
              <w:rFonts w:ascii="Arial Narrow" w:hAnsi="Arial Narrow"/>
            </w:rPr>
          </w:rPrChange>
        </w:rPr>
        <w:lastRenderedPageBreak/>
        <w:t>Shiels</w:t>
      </w:r>
      <w:proofErr w:type="spellEnd"/>
      <w:r w:rsidRPr="000D5C79">
        <w:rPr>
          <w:rPrChange w:id="763" w:author="RSU" w:date="2017-12-12T10:12:00Z">
            <w:rPr>
              <w:rFonts w:ascii="Arial Narrow" w:hAnsi="Arial Narrow"/>
            </w:rPr>
          </w:rPrChange>
        </w:rPr>
        <w:t xml:space="preserve">, A., </w:t>
      </w:r>
      <w:proofErr w:type="spellStart"/>
      <w:r w:rsidRPr="000D5C79">
        <w:rPr>
          <w:rPrChange w:id="764" w:author="RSU" w:date="2017-12-12T10:12:00Z">
            <w:rPr>
              <w:rFonts w:ascii="Arial Narrow" w:hAnsi="Arial Narrow"/>
            </w:rPr>
          </w:rPrChange>
        </w:rPr>
        <w:t>Witmer</w:t>
      </w:r>
      <w:proofErr w:type="spellEnd"/>
      <w:r w:rsidRPr="000D5C79">
        <w:rPr>
          <w:rPrChange w:id="765" w:author="RSU" w:date="2017-12-12T10:12:00Z">
            <w:rPr>
              <w:rFonts w:ascii="Arial Narrow" w:hAnsi="Arial Narrow"/>
            </w:rPr>
          </w:rPrChange>
        </w:rPr>
        <w:t>,</w:t>
      </w:r>
      <w:r w:rsidR="00FB33AF" w:rsidRPr="000D5C79">
        <w:rPr>
          <w:rPrChange w:id="766" w:author="RSU" w:date="2017-12-12T10:12:00Z">
            <w:rPr>
              <w:rFonts w:ascii="Arial Narrow" w:hAnsi="Arial Narrow"/>
            </w:rPr>
          </w:rPrChange>
        </w:rPr>
        <w:t xml:space="preserve"> G.,</w:t>
      </w:r>
      <w:r w:rsidRPr="000D5C79">
        <w:rPr>
          <w:rPrChange w:id="767" w:author="RSU" w:date="2017-12-12T10:12:00Z">
            <w:rPr>
              <w:rFonts w:ascii="Arial Narrow" w:hAnsi="Arial Narrow"/>
            </w:rPr>
          </w:rPrChange>
        </w:rPr>
        <w:t xml:space="preserve"> </w:t>
      </w:r>
      <w:proofErr w:type="spellStart"/>
      <w:r w:rsidRPr="000D5C79">
        <w:rPr>
          <w:rPrChange w:id="768" w:author="RSU" w:date="2017-12-12T10:12:00Z">
            <w:rPr>
              <w:rFonts w:ascii="Arial Narrow" w:hAnsi="Arial Narrow"/>
            </w:rPr>
          </w:rPrChange>
        </w:rPr>
        <w:t>Samra</w:t>
      </w:r>
      <w:proofErr w:type="spellEnd"/>
      <w:r w:rsidRPr="000D5C79">
        <w:rPr>
          <w:rPrChange w:id="769" w:author="RSU" w:date="2017-12-12T10:12:00Z">
            <w:rPr>
              <w:rFonts w:ascii="Arial Narrow" w:hAnsi="Arial Narrow"/>
            </w:rPr>
          </w:rPrChange>
        </w:rPr>
        <w:t>,</w:t>
      </w:r>
      <w:r w:rsidR="00FB33AF" w:rsidRPr="000D5C79">
        <w:rPr>
          <w:rPrChange w:id="770" w:author="RSU" w:date="2017-12-12T10:12:00Z">
            <w:rPr>
              <w:rFonts w:ascii="Arial Narrow" w:hAnsi="Arial Narrow"/>
            </w:rPr>
          </w:rPrChange>
        </w:rPr>
        <w:t xml:space="preserve"> C.</w:t>
      </w:r>
      <w:r w:rsidRPr="000D5C79">
        <w:rPr>
          <w:rPrChange w:id="771" w:author="RSU" w:date="2017-12-12T10:12:00Z">
            <w:rPr>
              <w:rFonts w:ascii="Arial Narrow" w:hAnsi="Arial Narrow"/>
            </w:rPr>
          </w:rPrChange>
        </w:rPr>
        <w:t xml:space="preserve"> et al. 2017. Assessment of bait density, bait availability, and non-target impacts during an aerial application of rodenticide to eliminate invasive rats on </w:t>
      </w:r>
      <w:proofErr w:type="spellStart"/>
      <w:r w:rsidRPr="000D5C79">
        <w:rPr>
          <w:rPrChange w:id="772" w:author="RSU" w:date="2017-12-12T10:12:00Z">
            <w:rPr>
              <w:rFonts w:ascii="Arial Narrow" w:hAnsi="Arial Narrow"/>
            </w:rPr>
          </w:rPrChange>
        </w:rPr>
        <w:t>Desecheo</w:t>
      </w:r>
      <w:proofErr w:type="spellEnd"/>
      <w:r w:rsidRPr="000D5C79">
        <w:rPr>
          <w:rPrChange w:id="773" w:author="RSU" w:date="2017-12-12T10:12:00Z">
            <w:rPr>
              <w:rFonts w:ascii="Arial Narrow" w:hAnsi="Arial Narrow"/>
            </w:rPr>
          </w:rPrChange>
        </w:rPr>
        <w:t xml:space="preserve"> Island, Puerto Rico. </w:t>
      </w:r>
      <w:proofErr w:type="gramStart"/>
      <w:r w:rsidRPr="000D5C79">
        <w:rPr>
          <w:rPrChange w:id="774" w:author="RSU" w:date="2017-12-12T10:12:00Z">
            <w:rPr>
              <w:rFonts w:ascii="Arial Narrow" w:hAnsi="Arial Narrow"/>
            </w:rPr>
          </w:rPrChange>
        </w:rPr>
        <w:t>Final Report QA-2588.</w:t>
      </w:r>
      <w:proofErr w:type="gramEnd"/>
      <w:r w:rsidRPr="000D5C79">
        <w:rPr>
          <w:rPrChange w:id="775" w:author="RSU" w:date="2017-12-12T10:12:00Z">
            <w:rPr>
              <w:rFonts w:ascii="Arial Narrow" w:hAnsi="Arial Narrow"/>
            </w:rPr>
          </w:rPrChange>
        </w:rPr>
        <w:t xml:space="preserve"> </w:t>
      </w:r>
      <w:proofErr w:type="gramStart"/>
      <w:r w:rsidRPr="000D5C79">
        <w:rPr>
          <w:rPrChange w:id="776" w:author="RSU" w:date="2017-12-12T10:12:00Z">
            <w:rPr>
              <w:rFonts w:ascii="Arial Narrow" w:hAnsi="Arial Narrow"/>
            </w:rPr>
          </w:rPrChange>
        </w:rPr>
        <w:t>USDA, APHIS, WS, NWRC, Fort Collins CO. 87 pp.</w:t>
      </w:r>
      <w:proofErr w:type="gramEnd"/>
    </w:p>
    <w:p w:rsidR="0066370C" w:rsidRPr="000D5C79" w:rsidRDefault="0066370C" w:rsidP="0066370C">
      <w:pPr>
        <w:rPr>
          <w:rPrChange w:id="777" w:author="RSU" w:date="2017-12-12T10:12:00Z">
            <w:rPr>
              <w:rFonts w:ascii="Arial Narrow" w:hAnsi="Arial Narrow"/>
            </w:rPr>
          </w:rPrChange>
        </w:rPr>
      </w:pPr>
    </w:p>
    <w:p w:rsidR="006B0B85" w:rsidRPr="000D5C79" w:rsidRDefault="006B0B85" w:rsidP="0066370C">
      <w:pPr>
        <w:ind w:left="360" w:hanging="360"/>
        <w:rPr>
          <w:lang w:val="en-NZ"/>
          <w:rPrChange w:id="778" w:author="RSU" w:date="2017-12-12T10:12:00Z">
            <w:rPr>
              <w:rFonts w:ascii="Arial Narrow" w:hAnsi="Arial Narrow"/>
              <w:lang w:val="en-NZ"/>
            </w:rPr>
          </w:rPrChange>
        </w:rPr>
      </w:pPr>
      <w:proofErr w:type="gramStart"/>
      <w:r w:rsidRPr="000D5C79">
        <w:rPr>
          <w:rPrChange w:id="779" w:author="RSU" w:date="2017-12-12T10:12:00Z">
            <w:rPr>
              <w:rFonts w:ascii="Arial Narrow" w:hAnsi="Arial Narrow"/>
            </w:rPr>
          </w:rPrChange>
        </w:rPr>
        <w:t xml:space="preserve">Stone, W., J. </w:t>
      </w:r>
      <w:proofErr w:type="spellStart"/>
      <w:r w:rsidRPr="000D5C79">
        <w:rPr>
          <w:rPrChange w:id="780" w:author="RSU" w:date="2017-12-12T10:12:00Z">
            <w:rPr>
              <w:rFonts w:ascii="Arial Narrow" w:hAnsi="Arial Narrow"/>
            </w:rPr>
          </w:rPrChange>
        </w:rPr>
        <w:t>Okoniewski</w:t>
      </w:r>
      <w:proofErr w:type="spellEnd"/>
      <w:r w:rsidRPr="000D5C79">
        <w:rPr>
          <w:rPrChange w:id="781" w:author="RSU" w:date="2017-12-12T10:12:00Z">
            <w:rPr>
              <w:rFonts w:ascii="Arial Narrow" w:hAnsi="Arial Narrow"/>
            </w:rPr>
          </w:rPrChange>
        </w:rPr>
        <w:t xml:space="preserve">, &amp; J. </w:t>
      </w:r>
      <w:proofErr w:type="spellStart"/>
      <w:r w:rsidRPr="000D5C79">
        <w:rPr>
          <w:rPrChange w:id="782" w:author="RSU" w:date="2017-12-12T10:12:00Z">
            <w:rPr>
              <w:rFonts w:ascii="Arial Narrow" w:hAnsi="Arial Narrow"/>
            </w:rPr>
          </w:rPrChange>
        </w:rPr>
        <w:t>Stedelin</w:t>
      </w:r>
      <w:proofErr w:type="spellEnd"/>
      <w:r w:rsidRPr="000D5C79">
        <w:rPr>
          <w:rPrChange w:id="783" w:author="RSU" w:date="2017-12-12T10:12:00Z">
            <w:rPr>
              <w:rFonts w:ascii="Arial Narrow" w:hAnsi="Arial Narrow"/>
            </w:rPr>
          </w:rPrChange>
        </w:rPr>
        <w:t>.</w:t>
      </w:r>
      <w:proofErr w:type="gramEnd"/>
      <w:r w:rsidRPr="000D5C79">
        <w:rPr>
          <w:rPrChange w:id="784" w:author="RSU" w:date="2017-12-12T10:12:00Z">
            <w:rPr>
              <w:rFonts w:ascii="Arial Narrow" w:hAnsi="Arial Narrow"/>
            </w:rPr>
          </w:rPrChange>
        </w:rPr>
        <w:t xml:space="preserve">  1999.  Poisoning of wildlife with anticoagulant rodenticides in New York.  J. </w:t>
      </w:r>
      <w:proofErr w:type="spellStart"/>
      <w:r w:rsidRPr="000D5C79">
        <w:rPr>
          <w:rPrChange w:id="785" w:author="RSU" w:date="2017-12-12T10:12:00Z">
            <w:rPr>
              <w:rFonts w:ascii="Arial Narrow" w:hAnsi="Arial Narrow"/>
            </w:rPr>
          </w:rPrChange>
        </w:rPr>
        <w:t>Wildl</w:t>
      </w:r>
      <w:proofErr w:type="spellEnd"/>
      <w:r w:rsidRPr="000D5C79">
        <w:rPr>
          <w:rPrChange w:id="786" w:author="RSU" w:date="2017-12-12T10:12:00Z">
            <w:rPr>
              <w:rFonts w:ascii="Arial Narrow" w:hAnsi="Arial Narrow"/>
            </w:rPr>
          </w:rPrChange>
        </w:rPr>
        <w:t>. Diseases 35:187-193.</w:t>
      </w:r>
    </w:p>
    <w:p w:rsidR="006B0B85" w:rsidRPr="000D5C79" w:rsidRDefault="006B0B85" w:rsidP="0066370C">
      <w:pPr>
        <w:ind w:left="360" w:hanging="360"/>
        <w:rPr>
          <w:lang w:val="en-NZ"/>
          <w:rPrChange w:id="787" w:author="RSU" w:date="2017-12-12T10:12:00Z">
            <w:rPr>
              <w:rFonts w:ascii="Arial Narrow" w:hAnsi="Arial Narrow"/>
              <w:lang w:val="en-NZ"/>
            </w:rPr>
          </w:rPrChange>
        </w:rPr>
      </w:pPr>
    </w:p>
    <w:p w:rsidR="002B080F" w:rsidRPr="002B080F" w:rsidRDefault="002B080F" w:rsidP="002B080F">
      <w:pPr>
        <w:ind w:left="360" w:hanging="360"/>
        <w:rPr>
          <w:ins w:id="788" w:author="Gerry J McChesney" w:date="2018-01-10T14:04:00Z"/>
          <w:i/>
        </w:rPr>
      </w:pPr>
      <w:proofErr w:type="gramStart"/>
      <w:ins w:id="789" w:author="Gerry J McChesney" w:date="2018-01-10T14:02:00Z">
        <w:r>
          <w:rPr>
            <w:lang w:val="en-NZ"/>
          </w:rPr>
          <w:t>U.S. Fish and Wildlife Service.</w:t>
        </w:r>
        <w:proofErr w:type="gramEnd"/>
        <w:r>
          <w:rPr>
            <w:lang w:val="en-NZ"/>
          </w:rPr>
          <w:t xml:space="preserve"> 2013. </w:t>
        </w:r>
      </w:ins>
      <w:proofErr w:type="spellStart"/>
      <w:ins w:id="790" w:author="Gerry J McChesney" w:date="2018-01-10T14:04:00Z">
        <w:r>
          <w:rPr>
            <w:lang w:val="en-NZ"/>
          </w:rPr>
          <w:t>Farallon</w:t>
        </w:r>
        <w:proofErr w:type="spellEnd"/>
        <w:r>
          <w:rPr>
            <w:lang w:val="en-NZ"/>
          </w:rPr>
          <w:t xml:space="preserve"> National Wildlife Refuge:</w:t>
        </w:r>
        <w:r w:rsidRPr="002B080F">
          <w:rPr>
            <w:lang w:val="en-NZ"/>
          </w:rPr>
          <w:t xml:space="preserve"> </w:t>
        </w:r>
        <w:r w:rsidRPr="002B080F">
          <w:t xml:space="preserve">South </w:t>
        </w:r>
        <w:proofErr w:type="spellStart"/>
        <w:r w:rsidRPr="002B080F">
          <w:t>Farallon</w:t>
        </w:r>
        <w:proofErr w:type="spellEnd"/>
        <w:r w:rsidRPr="002B080F">
          <w:t xml:space="preserve"> Islands </w:t>
        </w:r>
        <w:r w:rsidRPr="002B080F">
          <w:t>i</w:t>
        </w:r>
        <w:r w:rsidRPr="002B080F">
          <w:t xml:space="preserve">nvasive </w:t>
        </w:r>
        <w:r w:rsidRPr="002B080F">
          <w:t>h</w:t>
        </w:r>
        <w:r w:rsidRPr="002B080F">
          <w:t xml:space="preserve">ouse </w:t>
        </w:r>
      </w:ins>
      <w:ins w:id="791" w:author="Gerry J McChesney" w:date="2018-01-10T14:05:00Z">
        <w:r w:rsidRPr="002B080F">
          <w:t>m</w:t>
        </w:r>
      </w:ins>
      <w:ins w:id="792" w:author="Gerry J McChesney" w:date="2018-01-10T14:04:00Z">
        <w:r w:rsidRPr="002B080F">
          <w:t xml:space="preserve">ouse </w:t>
        </w:r>
      </w:ins>
      <w:ins w:id="793" w:author="Gerry J McChesney" w:date="2018-01-10T14:05:00Z">
        <w:r w:rsidRPr="002B080F">
          <w:t>e</w:t>
        </w:r>
      </w:ins>
      <w:ins w:id="794" w:author="Gerry J McChesney" w:date="2018-01-10T14:04:00Z">
        <w:r w:rsidRPr="002B080F">
          <w:t xml:space="preserve">radication </w:t>
        </w:r>
      </w:ins>
      <w:ins w:id="795" w:author="Gerry J McChesney" w:date="2018-01-10T14:05:00Z">
        <w:r w:rsidRPr="002B080F">
          <w:t>p</w:t>
        </w:r>
      </w:ins>
      <w:ins w:id="796" w:author="Gerry J McChesney" w:date="2018-01-10T14:04:00Z">
        <w:r w:rsidRPr="002B080F">
          <w:t xml:space="preserve">roject: Revised </w:t>
        </w:r>
      </w:ins>
      <w:ins w:id="797" w:author="Gerry J McChesney" w:date="2018-01-10T14:05:00Z">
        <w:r w:rsidRPr="002B080F">
          <w:t>d</w:t>
        </w:r>
      </w:ins>
      <w:ins w:id="798" w:author="Gerry J McChesney" w:date="2018-01-10T14:04:00Z">
        <w:r w:rsidRPr="002B080F">
          <w:t xml:space="preserve">raft </w:t>
        </w:r>
      </w:ins>
      <w:ins w:id="799" w:author="Gerry J McChesney" w:date="2018-01-10T14:05:00Z">
        <w:r w:rsidRPr="002B080F">
          <w:t>e</w:t>
        </w:r>
      </w:ins>
      <w:ins w:id="800" w:author="Gerry J McChesney" w:date="2018-01-10T14:04:00Z">
        <w:r w:rsidRPr="002B080F">
          <w:t xml:space="preserve">nvironmental </w:t>
        </w:r>
      </w:ins>
      <w:ins w:id="801" w:author="Gerry J McChesney" w:date="2018-01-10T14:05:00Z">
        <w:r w:rsidRPr="002B080F">
          <w:t>i</w:t>
        </w:r>
      </w:ins>
      <w:ins w:id="802" w:author="Gerry J McChesney" w:date="2018-01-10T14:04:00Z">
        <w:r w:rsidRPr="002B080F">
          <w:t xml:space="preserve">mpact </w:t>
        </w:r>
      </w:ins>
      <w:ins w:id="803" w:author="Gerry J McChesney" w:date="2018-01-10T14:05:00Z">
        <w:r w:rsidRPr="002B080F">
          <w:t>s</w:t>
        </w:r>
      </w:ins>
      <w:ins w:id="804" w:author="Gerry J McChesney" w:date="2018-01-10T14:04:00Z">
        <w:r w:rsidRPr="002B080F">
          <w:t>tatement</w:t>
        </w:r>
      </w:ins>
      <w:ins w:id="805" w:author="Gerry J McChesney" w:date="2018-01-10T14:05:00Z">
        <w:r w:rsidRPr="002B080F">
          <w:t xml:space="preserve">. </w:t>
        </w:r>
        <w:proofErr w:type="gramStart"/>
        <w:r>
          <w:rPr>
            <w:lang w:val="en-NZ"/>
          </w:rPr>
          <w:t>U.S. Fish and Wildlife Service</w:t>
        </w:r>
        <w:r>
          <w:rPr>
            <w:lang w:val="en-NZ"/>
          </w:rPr>
          <w:t>, San Francisco Bay National Wildlife Refuge Complex, Fremont, California.</w:t>
        </w:r>
      </w:ins>
      <w:proofErr w:type="gramEnd"/>
    </w:p>
    <w:p w:rsidR="002B080F" w:rsidRDefault="002B080F" w:rsidP="0066370C">
      <w:pPr>
        <w:ind w:left="360" w:hanging="360"/>
        <w:rPr>
          <w:ins w:id="806" w:author="Gerry J McChesney" w:date="2018-01-10T14:02:00Z"/>
          <w:lang w:val="en-NZ"/>
        </w:rPr>
      </w:pPr>
    </w:p>
    <w:p w:rsidR="000D01F4" w:rsidRDefault="000D01F4" w:rsidP="0066370C">
      <w:pPr>
        <w:ind w:left="360" w:hanging="360"/>
        <w:rPr>
          <w:ins w:id="807" w:author="Gerry J McChesney" w:date="2018-01-10T18:35:00Z"/>
          <w:lang w:val="en-NZ"/>
        </w:rPr>
      </w:pPr>
      <w:commentRangeStart w:id="808"/>
      <w:proofErr w:type="spellStart"/>
      <w:ins w:id="809" w:author="Gerry J McChesney" w:date="2018-01-10T18:35:00Z">
        <w:r w:rsidRPr="000D01F4">
          <w:rPr>
            <w:lang w:val="en-NZ"/>
          </w:rPr>
          <w:t>Vieites</w:t>
        </w:r>
        <w:proofErr w:type="spellEnd"/>
        <w:r w:rsidRPr="000D01F4">
          <w:rPr>
            <w:lang w:val="en-NZ"/>
          </w:rPr>
          <w:t xml:space="preserve"> et al 2011</w:t>
        </w:r>
        <w:commentRangeEnd w:id="808"/>
        <w:r>
          <w:rPr>
            <w:rStyle w:val="CommentReference"/>
          </w:rPr>
          <w:commentReference w:id="808"/>
        </w:r>
        <w:r>
          <w:rPr>
            <w:lang w:val="en-NZ"/>
          </w:rPr>
          <w:t>.</w:t>
        </w:r>
      </w:ins>
    </w:p>
    <w:p w:rsidR="000D01F4" w:rsidRDefault="000D01F4" w:rsidP="0066370C">
      <w:pPr>
        <w:ind w:left="360" w:hanging="360"/>
        <w:rPr>
          <w:ins w:id="810" w:author="Gerry J McChesney" w:date="2018-01-10T18:35:00Z"/>
          <w:lang w:val="en-NZ"/>
        </w:rPr>
      </w:pPr>
    </w:p>
    <w:p w:rsidR="0066370C" w:rsidRPr="000D5C79" w:rsidRDefault="0066370C" w:rsidP="0066370C">
      <w:pPr>
        <w:ind w:left="360" w:hanging="360"/>
        <w:rPr>
          <w:lang w:val="en-NZ"/>
          <w:rPrChange w:id="811" w:author="RSU" w:date="2017-12-12T10:12:00Z">
            <w:rPr>
              <w:rFonts w:ascii="Arial Narrow" w:hAnsi="Arial Narrow"/>
              <w:lang w:val="en-NZ"/>
            </w:rPr>
          </w:rPrChange>
        </w:rPr>
      </w:pPr>
      <w:proofErr w:type="spellStart"/>
      <w:proofErr w:type="gramStart"/>
      <w:r w:rsidRPr="000D5C79">
        <w:rPr>
          <w:lang w:val="en-NZ"/>
          <w:rPrChange w:id="812" w:author="RSU" w:date="2017-12-12T10:12:00Z">
            <w:rPr>
              <w:rFonts w:ascii="Arial Narrow" w:hAnsi="Arial Narrow"/>
              <w:lang w:val="en-NZ"/>
            </w:rPr>
          </w:rPrChange>
        </w:rPr>
        <w:t>Witmer</w:t>
      </w:r>
      <w:proofErr w:type="spellEnd"/>
      <w:r w:rsidRPr="000D5C79">
        <w:rPr>
          <w:lang w:val="en-NZ"/>
          <w:rPrChange w:id="813" w:author="RSU" w:date="2017-12-12T10:12:00Z">
            <w:rPr>
              <w:rFonts w:ascii="Arial Narrow" w:hAnsi="Arial Narrow"/>
              <w:lang w:val="en-NZ"/>
            </w:rPr>
          </w:rPrChange>
        </w:rPr>
        <w:t>, G. W., Boyd, F., &amp; Hillis-Starr, Z. 2007a.</w:t>
      </w:r>
      <w:proofErr w:type="gramEnd"/>
      <w:r w:rsidRPr="000D5C79">
        <w:rPr>
          <w:lang w:val="en-NZ"/>
          <w:rPrChange w:id="814" w:author="RSU" w:date="2017-12-12T10:12:00Z">
            <w:rPr>
              <w:rFonts w:ascii="Arial Narrow" w:hAnsi="Arial Narrow"/>
              <w:lang w:val="en-NZ"/>
            </w:rPr>
          </w:rPrChange>
        </w:rPr>
        <w:t xml:space="preserve"> </w:t>
      </w:r>
      <w:proofErr w:type="gramStart"/>
      <w:r w:rsidRPr="000D5C79">
        <w:rPr>
          <w:lang w:val="en-NZ"/>
          <w:rPrChange w:id="815" w:author="RSU" w:date="2017-12-12T10:12:00Z">
            <w:rPr>
              <w:rFonts w:ascii="Arial Narrow" w:hAnsi="Arial Narrow"/>
              <w:lang w:val="en-NZ"/>
            </w:rPr>
          </w:rPrChange>
        </w:rPr>
        <w:t xml:space="preserve">The successful eradication of introduced roof rats </w:t>
      </w:r>
      <w:r w:rsidRPr="000D5C79">
        <w:rPr>
          <w:rPrChange w:id="816" w:author="RSU" w:date="2017-12-12T10:12:00Z">
            <w:rPr>
              <w:rFonts w:ascii="Arial Narrow" w:hAnsi="Arial Narrow"/>
            </w:rPr>
          </w:rPrChange>
        </w:rPr>
        <w:t>(</w:t>
      </w:r>
      <w:proofErr w:type="spellStart"/>
      <w:r w:rsidRPr="000D5C79">
        <w:rPr>
          <w:i/>
          <w:rPrChange w:id="817" w:author="RSU" w:date="2017-12-12T10:12:00Z">
            <w:rPr>
              <w:rFonts w:ascii="Arial Narrow" w:hAnsi="Arial Narrow"/>
              <w:i/>
            </w:rPr>
          </w:rPrChange>
        </w:rPr>
        <w:t>Rattus</w:t>
      </w:r>
      <w:proofErr w:type="spellEnd"/>
      <w:r w:rsidRPr="000D5C79">
        <w:rPr>
          <w:i/>
          <w:rPrChange w:id="818" w:author="RSU" w:date="2017-12-12T10:12:00Z">
            <w:rPr>
              <w:rFonts w:ascii="Arial Narrow" w:hAnsi="Arial Narrow"/>
              <w:i/>
            </w:rPr>
          </w:rPrChange>
        </w:rPr>
        <w:t xml:space="preserve"> </w:t>
      </w:r>
      <w:proofErr w:type="spellStart"/>
      <w:r w:rsidRPr="000D5C79">
        <w:rPr>
          <w:i/>
          <w:rPrChange w:id="819" w:author="RSU" w:date="2017-12-12T10:12:00Z">
            <w:rPr>
              <w:rFonts w:ascii="Arial Narrow" w:hAnsi="Arial Narrow"/>
              <w:i/>
            </w:rPr>
          </w:rPrChange>
        </w:rPr>
        <w:t>rattus</w:t>
      </w:r>
      <w:proofErr w:type="spellEnd"/>
      <w:r w:rsidRPr="000D5C79">
        <w:rPr>
          <w:rPrChange w:id="820" w:author="RSU" w:date="2017-12-12T10:12:00Z">
            <w:rPr>
              <w:rFonts w:ascii="Arial Narrow" w:hAnsi="Arial Narrow"/>
            </w:rPr>
          </w:rPrChange>
        </w:rPr>
        <w:t xml:space="preserve">) </w:t>
      </w:r>
      <w:r w:rsidRPr="000D5C79">
        <w:rPr>
          <w:lang w:val="en-NZ"/>
          <w:rPrChange w:id="821" w:author="RSU" w:date="2017-12-12T10:12:00Z">
            <w:rPr>
              <w:rFonts w:ascii="Arial Narrow" w:hAnsi="Arial Narrow"/>
              <w:lang w:val="en-NZ"/>
            </w:rPr>
          </w:rPrChange>
        </w:rPr>
        <w:t xml:space="preserve">from Buck Island using </w:t>
      </w:r>
      <w:proofErr w:type="spellStart"/>
      <w:r w:rsidRPr="000D5C79">
        <w:rPr>
          <w:lang w:val="en-NZ"/>
          <w:rPrChange w:id="822" w:author="RSU" w:date="2017-12-12T10:12:00Z">
            <w:rPr>
              <w:rFonts w:ascii="Arial Narrow" w:hAnsi="Arial Narrow"/>
              <w:lang w:val="en-NZ"/>
            </w:rPr>
          </w:rPrChange>
        </w:rPr>
        <w:t>diphacinone</w:t>
      </w:r>
      <w:proofErr w:type="spellEnd"/>
      <w:r w:rsidRPr="000D5C79">
        <w:rPr>
          <w:lang w:val="en-NZ"/>
          <w:rPrChange w:id="823" w:author="RSU" w:date="2017-12-12T10:12:00Z">
            <w:rPr>
              <w:rFonts w:ascii="Arial Narrow" w:hAnsi="Arial Narrow"/>
              <w:lang w:val="en-NZ"/>
            </w:rPr>
          </w:rPrChange>
        </w:rPr>
        <w:t xml:space="preserve">, followed by an </w:t>
      </w:r>
      <w:proofErr w:type="spellStart"/>
      <w:r w:rsidRPr="000D5C79">
        <w:rPr>
          <w:lang w:val="en-NZ"/>
          <w:rPrChange w:id="824" w:author="RSU" w:date="2017-12-12T10:12:00Z">
            <w:rPr>
              <w:rFonts w:ascii="Arial Narrow" w:hAnsi="Arial Narrow"/>
              <w:lang w:val="en-NZ"/>
            </w:rPr>
          </w:rPrChange>
        </w:rPr>
        <w:t>irruption</w:t>
      </w:r>
      <w:proofErr w:type="spellEnd"/>
      <w:r w:rsidRPr="000D5C79">
        <w:rPr>
          <w:lang w:val="en-NZ"/>
          <w:rPrChange w:id="825" w:author="RSU" w:date="2017-12-12T10:12:00Z">
            <w:rPr>
              <w:rFonts w:ascii="Arial Narrow" w:hAnsi="Arial Narrow"/>
              <w:lang w:val="en-NZ"/>
            </w:rPr>
          </w:rPrChange>
        </w:rPr>
        <w:t xml:space="preserve"> of house mice </w:t>
      </w:r>
      <w:r w:rsidRPr="000D5C79">
        <w:rPr>
          <w:rPrChange w:id="826" w:author="RSU" w:date="2017-12-12T10:12:00Z">
            <w:rPr>
              <w:rFonts w:ascii="Arial Narrow" w:hAnsi="Arial Narrow"/>
            </w:rPr>
          </w:rPrChange>
        </w:rPr>
        <w:t>(</w:t>
      </w:r>
      <w:r w:rsidRPr="000D5C79">
        <w:rPr>
          <w:i/>
          <w:rPrChange w:id="827" w:author="RSU" w:date="2017-12-12T10:12:00Z">
            <w:rPr>
              <w:rFonts w:ascii="Arial Narrow" w:hAnsi="Arial Narrow"/>
              <w:i/>
            </w:rPr>
          </w:rPrChange>
        </w:rPr>
        <w:t xml:space="preserve">Mus </w:t>
      </w:r>
      <w:proofErr w:type="spellStart"/>
      <w:r w:rsidRPr="000D5C79">
        <w:rPr>
          <w:i/>
          <w:rPrChange w:id="828" w:author="RSU" w:date="2017-12-12T10:12:00Z">
            <w:rPr>
              <w:rFonts w:ascii="Arial Narrow" w:hAnsi="Arial Narrow"/>
              <w:i/>
            </w:rPr>
          </w:rPrChange>
        </w:rPr>
        <w:t>musculus</w:t>
      </w:r>
      <w:proofErr w:type="spellEnd"/>
      <w:r w:rsidRPr="000D5C79">
        <w:rPr>
          <w:rPrChange w:id="829" w:author="RSU" w:date="2017-12-12T10:12:00Z">
            <w:rPr>
              <w:rFonts w:ascii="Arial Narrow" w:hAnsi="Arial Narrow"/>
            </w:rPr>
          </w:rPrChange>
        </w:rPr>
        <w:t>).</w:t>
      </w:r>
      <w:proofErr w:type="gramEnd"/>
      <w:r w:rsidRPr="000D5C79">
        <w:rPr>
          <w:lang w:val="en-NZ"/>
          <w:rPrChange w:id="830" w:author="RSU" w:date="2017-12-12T10:12:00Z">
            <w:rPr>
              <w:rFonts w:ascii="Arial Narrow" w:hAnsi="Arial Narrow"/>
              <w:lang w:val="en-NZ"/>
            </w:rPr>
          </w:rPrChange>
        </w:rPr>
        <w:t xml:space="preserve"> </w:t>
      </w:r>
      <w:r w:rsidRPr="000D5C79">
        <w:rPr>
          <w:i/>
          <w:lang w:val="en-NZ"/>
          <w:rPrChange w:id="831" w:author="RSU" w:date="2017-12-12T10:12:00Z">
            <w:rPr>
              <w:rFonts w:ascii="Arial Narrow" w:hAnsi="Arial Narrow"/>
              <w:i/>
              <w:lang w:val="en-NZ"/>
            </w:rPr>
          </w:rPrChange>
        </w:rPr>
        <w:t>Wildlife Research</w:t>
      </w:r>
      <w:r w:rsidRPr="000D5C79">
        <w:rPr>
          <w:lang w:val="en-NZ"/>
          <w:rPrChange w:id="832" w:author="RSU" w:date="2017-12-12T10:12:00Z">
            <w:rPr>
              <w:rFonts w:ascii="Arial Narrow" w:hAnsi="Arial Narrow"/>
              <w:lang w:val="en-NZ"/>
            </w:rPr>
          </w:rPrChange>
        </w:rPr>
        <w:t xml:space="preserve"> 34, 108-115.</w:t>
      </w:r>
    </w:p>
    <w:p w:rsidR="0066370C" w:rsidRPr="000D5C79" w:rsidRDefault="0066370C" w:rsidP="0066370C">
      <w:pPr>
        <w:rPr>
          <w:rPrChange w:id="833" w:author="RSU" w:date="2017-12-12T10:12:00Z">
            <w:rPr>
              <w:rFonts w:ascii="Arial Narrow" w:hAnsi="Arial Narrow"/>
            </w:rPr>
          </w:rPrChange>
        </w:rPr>
      </w:pPr>
    </w:p>
    <w:p w:rsidR="0066370C" w:rsidRPr="000D5C79" w:rsidRDefault="0066370C" w:rsidP="0066370C">
      <w:pPr>
        <w:autoSpaceDE w:val="0"/>
        <w:autoSpaceDN w:val="0"/>
        <w:adjustRightInd w:val="0"/>
        <w:ind w:left="360" w:hanging="360"/>
        <w:rPr>
          <w:lang w:val="en-NZ"/>
          <w:rPrChange w:id="834" w:author="RSU" w:date="2017-12-12T10:12:00Z">
            <w:rPr>
              <w:rFonts w:ascii="Arial Narrow" w:hAnsi="Arial Narrow"/>
              <w:lang w:val="en-NZ"/>
            </w:rPr>
          </w:rPrChange>
        </w:rPr>
      </w:pPr>
      <w:proofErr w:type="spellStart"/>
      <w:proofErr w:type="gramStart"/>
      <w:r w:rsidRPr="000D5C79">
        <w:rPr>
          <w:lang w:val="en-NZ"/>
          <w:rPrChange w:id="835" w:author="RSU" w:date="2017-12-12T10:12:00Z">
            <w:rPr>
              <w:rFonts w:ascii="Arial Narrow" w:hAnsi="Arial Narrow"/>
              <w:lang w:val="en-NZ"/>
            </w:rPr>
          </w:rPrChange>
        </w:rPr>
        <w:t>Witmer</w:t>
      </w:r>
      <w:proofErr w:type="spellEnd"/>
      <w:r w:rsidRPr="000D5C79">
        <w:rPr>
          <w:lang w:val="en-NZ"/>
          <w:rPrChange w:id="836" w:author="RSU" w:date="2017-12-12T10:12:00Z">
            <w:rPr>
              <w:rFonts w:ascii="Arial Narrow" w:hAnsi="Arial Narrow"/>
              <w:lang w:val="en-NZ"/>
            </w:rPr>
          </w:rPrChange>
        </w:rPr>
        <w:t xml:space="preserve">, G., </w:t>
      </w:r>
      <w:proofErr w:type="spellStart"/>
      <w:r w:rsidRPr="000D5C79">
        <w:rPr>
          <w:lang w:val="en-NZ"/>
          <w:rPrChange w:id="837" w:author="RSU" w:date="2017-12-12T10:12:00Z">
            <w:rPr>
              <w:rFonts w:ascii="Arial Narrow" w:hAnsi="Arial Narrow"/>
              <w:lang w:val="en-NZ"/>
            </w:rPr>
          </w:rPrChange>
        </w:rPr>
        <w:t>Eisemann</w:t>
      </w:r>
      <w:proofErr w:type="spellEnd"/>
      <w:r w:rsidRPr="000D5C79">
        <w:rPr>
          <w:lang w:val="en-NZ"/>
          <w:rPrChange w:id="838" w:author="RSU" w:date="2017-12-12T10:12:00Z">
            <w:rPr>
              <w:rFonts w:ascii="Arial Narrow" w:hAnsi="Arial Narrow"/>
              <w:lang w:val="en-NZ"/>
            </w:rPr>
          </w:rPrChange>
        </w:rPr>
        <w:t xml:space="preserve">, J., &amp; </w:t>
      </w:r>
      <w:proofErr w:type="spellStart"/>
      <w:r w:rsidRPr="000D5C79">
        <w:rPr>
          <w:lang w:val="en-NZ"/>
          <w:rPrChange w:id="839" w:author="RSU" w:date="2017-12-12T10:12:00Z">
            <w:rPr>
              <w:rFonts w:ascii="Arial Narrow" w:hAnsi="Arial Narrow"/>
              <w:lang w:val="en-NZ"/>
            </w:rPr>
          </w:rPrChange>
        </w:rPr>
        <w:t>Howal</w:t>
      </w:r>
      <w:r w:rsidR="008748D6" w:rsidRPr="000D5C79">
        <w:rPr>
          <w:lang w:val="en-NZ"/>
          <w:rPrChange w:id="840" w:author="RSU" w:date="2017-12-12T10:12:00Z">
            <w:rPr>
              <w:rFonts w:ascii="Arial Narrow" w:hAnsi="Arial Narrow"/>
              <w:lang w:val="en-NZ"/>
            </w:rPr>
          </w:rPrChange>
        </w:rPr>
        <w:t>d</w:t>
      </w:r>
      <w:proofErr w:type="spellEnd"/>
      <w:r w:rsidR="008748D6" w:rsidRPr="000D5C79">
        <w:rPr>
          <w:lang w:val="en-NZ"/>
          <w:rPrChange w:id="841" w:author="RSU" w:date="2017-12-12T10:12:00Z">
            <w:rPr>
              <w:rFonts w:ascii="Arial Narrow" w:hAnsi="Arial Narrow"/>
              <w:lang w:val="en-NZ"/>
            </w:rPr>
          </w:rPrChange>
        </w:rPr>
        <w:t xml:space="preserve">, G. </w:t>
      </w:r>
      <w:r w:rsidRPr="000D5C79">
        <w:rPr>
          <w:lang w:val="en-NZ"/>
          <w:rPrChange w:id="842" w:author="RSU" w:date="2017-12-12T10:12:00Z">
            <w:rPr>
              <w:rFonts w:ascii="Arial Narrow" w:hAnsi="Arial Narrow"/>
              <w:lang w:val="en-NZ"/>
            </w:rPr>
          </w:rPrChange>
        </w:rPr>
        <w:t>2007b.</w:t>
      </w:r>
      <w:proofErr w:type="gramEnd"/>
      <w:r w:rsidRPr="000D5C79">
        <w:rPr>
          <w:lang w:val="en-NZ"/>
          <w:rPrChange w:id="843" w:author="RSU" w:date="2017-12-12T10:12:00Z">
            <w:rPr>
              <w:rFonts w:ascii="Arial Narrow" w:hAnsi="Arial Narrow"/>
              <w:lang w:val="en-NZ"/>
            </w:rPr>
          </w:rPrChange>
        </w:rPr>
        <w:t xml:space="preserve"> </w:t>
      </w:r>
      <w:proofErr w:type="gramStart"/>
      <w:r w:rsidRPr="000D5C79">
        <w:rPr>
          <w:lang w:val="en-NZ"/>
          <w:rPrChange w:id="844" w:author="RSU" w:date="2017-12-12T10:12:00Z">
            <w:rPr>
              <w:rFonts w:ascii="Arial Narrow" w:hAnsi="Arial Narrow"/>
              <w:lang w:val="en-NZ"/>
            </w:rPr>
          </w:rPrChange>
        </w:rPr>
        <w:t>The use of rodenticides for conservation efforts.</w:t>
      </w:r>
      <w:proofErr w:type="gramEnd"/>
      <w:r w:rsidRPr="000D5C79">
        <w:rPr>
          <w:lang w:val="en-NZ"/>
          <w:rPrChange w:id="845" w:author="RSU" w:date="2017-12-12T10:12:00Z">
            <w:rPr>
              <w:rFonts w:ascii="Arial Narrow" w:hAnsi="Arial Narrow"/>
              <w:lang w:val="en-NZ"/>
            </w:rPr>
          </w:rPrChange>
        </w:rPr>
        <w:t xml:space="preserve"> </w:t>
      </w:r>
      <w:proofErr w:type="gramStart"/>
      <w:r w:rsidRPr="000D5C79">
        <w:rPr>
          <w:lang w:val="en-NZ"/>
          <w:rPrChange w:id="846" w:author="RSU" w:date="2017-12-12T10:12:00Z">
            <w:rPr>
              <w:rFonts w:ascii="Arial Narrow" w:hAnsi="Arial Narrow"/>
              <w:lang w:val="en-NZ"/>
            </w:rPr>
          </w:rPrChange>
        </w:rPr>
        <w:t xml:space="preserve">In D. L. Nolte, W. M. </w:t>
      </w:r>
      <w:proofErr w:type="spellStart"/>
      <w:r w:rsidRPr="000D5C79">
        <w:rPr>
          <w:lang w:val="en-NZ"/>
          <w:rPrChange w:id="847" w:author="RSU" w:date="2017-12-12T10:12:00Z">
            <w:rPr>
              <w:rFonts w:ascii="Arial Narrow" w:hAnsi="Arial Narrow"/>
              <w:lang w:val="en-NZ"/>
            </w:rPr>
          </w:rPrChange>
        </w:rPr>
        <w:t>Arjo</w:t>
      </w:r>
      <w:proofErr w:type="spellEnd"/>
      <w:r w:rsidRPr="000D5C79">
        <w:rPr>
          <w:lang w:val="en-NZ"/>
          <w:rPrChange w:id="848" w:author="RSU" w:date="2017-12-12T10:12:00Z">
            <w:rPr>
              <w:rFonts w:ascii="Arial Narrow" w:hAnsi="Arial Narrow"/>
              <w:lang w:val="en-NZ"/>
            </w:rPr>
          </w:rPrChange>
        </w:rPr>
        <w:t xml:space="preserve">, &amp; D. H. </w:t>
      </w:r>
      <w:proofErr w:type="spellStart"/>
      <w:r w:rsidRPr="000D5C79">
        <w:rPr>
          <w:lang w:val="en-NZ"/>
          <w:rPrChange w:id="849" w:author="RSU" w:date="2017-12-12T10:12:00Z">
            <w:rPr>
              <w:rFonts w:ascii="Arial Narrow" w:hAnsi="Arial Narrow"/>
              <w:lang w:val="en-NZ"/>
            </w:rPr>
          </w:rPrChange>
        </w:rPr>
        <w:t>Stalman</w:t>
      </w:r>
      <w:proofErr w:type="spellEnd"/>
      <w:r w:rsidRPr="000D5C79">
        <w:rPr>
          <w:lang w:val="en-NZ"/>
          <w:rPrChange w:id="850" w:author="RSU" w:date="2017-12-12T10:12:00Z">
            <w:rPr>
              <w:rFonts w:ascii="Arial Narrow" w:hAnsi="Arial Narrow"/>
              <w:lang w:val="en-NZ"/>
            </w:rPr>
          </w:rPrChange>
        </w:rPr>
        <w:t xml:space="preserve"> (Eds.),</w:t>
      </w:r>
      <w:r w:rsidRPr="000D5C79">
        <w:rPr>
          <w:i/>
          <w:lang w:val="en-NZ"/>
          <w:rPrChange w:id="851" w:author="RSU" w:date="2017-12-12T10:12:00Z">
            <w:rPr>
              <w:rFonts w:ascii="Arial Narrow" w:hAnsi="Arial Narrow"/>
              <w:i/>
              <w:lang w:val="en-NZ"/>
            </w:rPr>
          </w:rPrChange>
        </w:rPr>
        <w:t xml:space="preserve"> Proceedings of the 12</w:t>
      </w:r>
      <w:r w:rsidRPr="000D5C79">
        <w:rPr>
          <w:i/>
          <w:vertAlign w:val="superscript"/>
          <w:lang w:val="en-NZ"/>
          <w:rPrChange w:id="852" w:author="RSU" w:date="2017-12-12T10:12:00Z">
            <w:rPr>
              <w:rFonts w:ascii="Arial Narrow" w:hAnsi="Arial Narrow"/>
              <w:i/>
              <w:vertAlign w:val="superscript"/>
              <w:lang w:val="en-NZ"/>
            </w:rPr>
          </w:rPrChange>
        </w:rPr>
        <w:t>th</w:t>
      </w:r>
      <w:r w:rsidRPr="000D5C79">
        <w:rPr>
          <w:i/>
          <w:lang w:val="en-NZ"/>
          <w:rPrChange w:id="853" w:author="RSU" w:date="2017-12-12T10:12:00Z">
            <w:rPr>
              <w:rFonts w:ascii="Arial Narrow" w:hAnsi="Arial Narrow"/>
              <w:i/>
              <w:lang w:val="en-NZ"/>
            </w:rPr>
          </w:rPrChange>
        </w:rPr>
        <w:t xml:space="preserve"> Wildlife Damage Management Conference</w:t>
      </w:r>
      <w:r w:rsidRPr="000D5C79">
        <w:rPr>
          <w:lang w:val="en-NZ"/>
          <w:rPrChange w:id="854" w:author="RSU" w:date="2017-12-12T10:12:00Z">
            <w:rPr>
              <w:rFonts w:ascii="Arial Narrow" w:hAnsi="Arial Narrow"/>
              <w:lang w:val="en-NZ"/>
            </w:rPr>
          </w:rPrChange>
        </w:rPr>
        <w:t>.</w:t>
      </w:r>
      <w:proofErr w:type="gramEnd"/>
      <w:r w:rsidRPr="000D5C79">
        <w:rPr>
          <w:lang w:val="en-NZ"/>
          <w:rPrChange w:id="855" w:author="RSU" w:date="2017-12-12T10:12:00Z">
            <w:rPr>
              <w:rFonts w:ascii="Arial Narrow" w:hAnsi="Arial Narrow"/>
              <w:lang w:val="en-NZ"/>
            </w:rPr>
          </w:rPrChange>
        </w:rPr>
        <w:t xml:space="preserve"> (Pp. 160-166), Corpus Christi, Texas: 12</w:t>
      </w:r>
      <w:r w:rsidRPr="000D5C79">
        <w:rPr>
          <w:vertAlign w:val="superscript"/>
          <w:lang w:val="en-NZ"/>
          <w:rPrChange w:id="856" w:author="RSU" w:date="2017-12-12T10:12:00Z">
            <w:rPr>
              <w:rFonts w:ascii="Arial Narrow" w:hAnsi="Arial Narrow"/>
              <w:vertAlign w:val="superscript"/>
              <w:lang w:val="en-NZ"/>
            </w:rPr>
          </w:rPrChange>
        </w:rPr>
        <w:t>th</w:t>
      </w:r>
      <w:r w:rsidRPr="000D5C79">
        <w:rPr>
          <w:lang w:val="en-NZ"/>
          <w:rPrChange w:id="857" w:author="RSU" w:date="2017-12-12T10:12:00Z">
            <w:rPr>
              <w:rFonts w:ascii="Arial Narrow" w:hAnsi="Arial Narrow"/>
              <w:lang w:val="en-NZ"/>
            </w:rPr>
          </w:rPrChange>
        </w:rPr>
        <w:t xml:space="preserve"> Wildlife Damage Management Conference.</w:t>
      </w:r>
    </w:p>
    <w:p w:rsidR="00FB33AF" w:rsidRPr="000D5C79" w:rsidRDefault="00FB33AF" w:rsidP="0066370C">
      <w:pPr>
        <w:autoSpaceDE w:val="0"/>
        <w:autoSpaceDN w:val="0"/>
        <w:adjustRightInd w:val="0"/>
        <w:ind w:left="360" w:hanging="360"/>
        <w:rPr>
          <w:rPrChange w:id="858" w:author="RSU" w:date="2017-12-12T10:12:00Z">
            <w:rPr>
              <w:rFonts w:ascii="Arial Narrow" w:hAnsi="Arial Narrow"/>
            </w:rPr>
          </w:rPrChange>
        </w:rPr>
      </w:pPr>
    </w:p>
    <w:p w:rsidR="0066370C" w:rsidRPr="000D5C79" w:rsidRDefault="0066370C" w:rsidP="0066370C">
      <w:pPr>
        <w:autoSpaceDE w:val="0"/>
        <w:autoSpaceDN w:val="0"/>
        <w:adjustRightInd w:val="0"/>
        <w:ind w:left="360" w:hanging="360"/>
        <w:rPr>
          <w:bCs/>
          <w:rPrChange w:id="859" w:author="RSU" w:date="2017-12-12T10:12:00Z">
            <w:rPr>
              <w:rFonts w:ascii="Arial Narrow" w:hAnsi="Arial Narrow"/>
              <w:bCs/>
            </w:rPr>
          </w:rPrChange>
        </w:rPr>
      </w:pPr>
      <w:proofErr w:type="spellStart"/>
      <w:r w:rsidRPr="000D5C79">
        <w:rPr>
          <w:rPrChange w:id="860" w:author="RSU" w:date="2017-12-12T10:12:00Z">
            <w:rPr>
              <w:rFonts w:ascii="Arial Narrow" w:hAnsi="Arial Narrow"/>
            </w:rPr>
          </w:rPrChange>
        </w:rPr>
        <w:t>Witmer</w:t>
      </w:r>
      <w:proofErr w:type="spellEnd"/>
      <w:r w:rsidRPr="000D5C79">
        <w:rPr>
          <w:rPrChange w:id="861" w:author="RSU" w:date="2017-12-12T10:12:00Z">
            <w:rPr>
              <w:rFonts w:ascii="Arial Narrow" w:hAnsi="Arial Narrow"/>
            </w:rPr>
          </w:rPrChange>
        </w:rPr>
        <w:t xml:space="preserve">, G. &amp; </w:t>
      </w:r>
      <w:proofErr w:type="spellStart"/>
      <w:r w:rsidRPr="000D5C79">
        <w:rPr>
          <w:rPrChange w:id="862" w:author="RSU" w:date="2017-12-12T10:12:00Z">
            <w:rPr>
              <w:rFonts w:ascii="Arial Narrow" w:hAnsi="Arial Narrow"/>
            </w:rPr>
          </w:rPrChange>
        </w:rPr>
        <w:t>Jojola</w:t>
      </w:r>
      <w:proofErr w:type="spellEnd"/>
      <w:r w:rsidRPr="000D5C79">
        <w:rPr>
          <w:rPrChange w:id="863" w:author="RSU" w:date="2017-12-12T10:12:00Z">
            <w:rPr>
              <w:rFonts w:ascii="Arial Narrow" w:hAnsi="Arial Narrow"/>
            </w:rPr>
          </w:rPrChange>
        </w:rPr>
        <w:t xml:space="preserve">, S. 2006. What’s up with house mice? – A review. </w:t>
      </w:r>
      <w:proofErr w:type="gramStart"/>
      <w:r w:rsidRPr="000D5C79">
        <w:rPr>
          <w:rPrChange w:id="864" w:author="RSU" w:date="2017-12-12T10:12:00Z">
            <w:rPr>
              <w:rFonts w:ascii="Arial Narrow" w:hAnsi="Arial Narrow"/>
            </w:rPr>
          </w:rPrChange>
        </w:rPr>
        <w:t xml:space="preserve">In R. M. </w:t>
      </w:r>
      <w:proofErr w:type="spellStart"/>
      <w:r w:rsidRPr="000D5C79">
        <w:rPr>
          <w:rPrChange w:id="865" w:author="RSU" w:date="2017-12-12T10:12:00Z">
            <w:rPr>
              <w:rFonts w:ascii="Arial Narrow" w:hAnsi="Arial Narrow"/>
            </w:rPr>
          </w:rPrChange>
        </w:rPr>
        <w:t>Timm</w:t>
      </w:r>
      <w:proofErr w:type="spellEnd"/>
      <w:r w:rsidRPr="000D5C79">
        <w:rPr>
          <w:rPrChange w:id="866" w:author="RSU" w:date="2017-12-12T10:12:00Z">
            <w:rPr>
              <w:rFonts w:ascii="Arial Narrow" w:hAnsi="Arial Narrow"/>
            </w:rPr>
          </w:rPrChange>
        </w:rPr>
        <w:t xml:space="preserve"> &amp; J. M. O’Brien (Eds.), </w:t>
      </w:r>
      <w:r w:rsidRPr="000D5C79">
        <w:rPr>
          <w:i/>
          <w:rPrChange w:id="867" w:author="RSU" w:date="2017-12-12T10:12:00Z">
            <w:rPr>
              <w:rFonts w:ascii="Arial Narrow" w:hAnsi="Arial Narrow"/>
              <w:i/>
            </w:rPr>
          </w:rPrChange>
        </w:rPr>
        <w:t>Proceedings of the 22</w:t>
      </w:r>
      <w:r w:rsidRPr="000D5C79">
        <w:rPr>
          <w:i/>
          <w:vertAlign w:val="superscript"/>
          <w:rPrChange w:id="868" w:author="RSU" w:date="2017-12-12T10:12:00Z">
            <w:rPr>
              <w:rFonts w:ascii="Arial Narrow" w:hAnsi="Arial Narrow"/>
              <w:i/>
              <w:vertAlign w:val="superscript"/>
            </w:rPr>
          </w:rPrChange>
        </w:rPr>
        <w:t>nd</w:t>
      </w:r>
      <w:r w:rsidRPr="000D5C79">
        <w:rPr>
          <w:i/>
          <w:rPrChange w:id="869" w:author="RSU" w:date="2017-12-12T10:12:00Z">
            <w:rPr>
              <w:rFonts w:ascii="Arial Narrow" w:hAnsi="Arial Narrow"/>
              <w:i/>
            </w:rPr>
          </w:rPrChange>
        </w:rPr>
        <w:t xml:space="preserve"> </w:t>
      </w:r>
      <w:r w:rsidRPr="000D5C79">
        <w:rPr>
          <w:bCs/>
          <w:i/>
          <w:rPrChange w:id="870" w:author="RSU" w:date="2017-12-12T10:12:00Z">
            <w:rPr>
              <w:rFonts w:ascii="Arial Narrow" w:hAnsi="Arial Narrow"/>
              <w:bCs/>
              <w:i/>
            </w:rPr>
          </w:rPrChange>
        </w:rPr>
        <w:t>Vertebrate Pest Conference</w:t>
      </w:r>
      <w:r w:rsidRPr="000D5C79">
        <w:rPr>
          <w:bCs/>
          <w:rPrChange w:id="871" w:author="RSU" w:date="2017-12-12T10:12:00Z">
            <w:rPr>
              <w:rFonts w:ascii="Arial Narrow" w:hAnsi="Arial Narrow"/>
              <w:bCs/>
            </w:rPr>
          </w:rPrChange>
        </w:rPr>
        <w:t>.</w:t>
      </w:r>
      <w:proofErr w:type="gramEnd"/>
      <w:r w:rsidRPr="000D5C79">
        <w:rPr>
          <w:bCs/>
          <w:rPrChange w:id="872" w:author="RSU" w:date="2017-12-12T10:12:00Z">
            <w:rPr>
              <w:rFonts w:ascii="Arial Narrow" w:hAnsi="Arial Narrow"/>
              <w:bCs/>
            </w:rPr>
          </w:rPrChange>
        </w:rPr>
        <w:t xml:space="preserve"> (Pp.124-130), Davis, California: University of California.</w:t>
      </w:r>
    </w:p>
    <w:p w:rsidR="00FB33AF" w:rsidRPr="000D5C79" w:rsidRDefault="00FB33AF" w:rsidP="0066370C">
      <w:pPr>
        <w:autoSpaceDE w:val="0"/>
        <w:autoSpaceDN w:val="0"/>
        <w:adjustRightInd w:val="0"/>
        <w:ind w:left="360" w:hanging="360"/>
        <w:rPr>
          <w:bCs/>
          <w:rPrChange w:id="873" w:author="RSU" w:date="2017-12-12T10:12:00Z">
            <w:rPr>
              <w:rFonts w:ascii="Arial Narrow" w:hAnsi="Arial Narrow"/>
              <w:bCs/>
            </w:rPr>
          </w:rPrChange>
        </w:rPr>
      </w:pPr>
    </w:p>
    <w:p w:rsidR="0066370C" w:rsidRPr="000D5C79" w:rsidRDefault="008748D6" w:rsidP="0066370C">
      <w:pPr>
        <w:ind w:left="360" w:hanging="360"/>
        <w:rPr>
          <w:rPrChange w:id="874" w:author="RSU" w:date="2017-12-12T10:12:00Z">
            <w:rPr>
              <w:rFonts w:ascii="Arial Narrow" w:hAnsi="Arial Narrow"/>
            </w:rPr>
          </w:rPrChange>
        </w:rPr>
      </w:pPr>
      <w:proofErr w:type="spellStart"/>
      <w:proofErr w:type="gramStart"/>
      <w:r w:rsidRPr="000D5C79">
        <w:rPr>
          <w:rPrChange w:id="875" w:author="RSU" w:date="2017-12-12T10:12:00Z">
            <w:rPr>
              <w:rFonts w:ascii="Arial Narrow" w:hAnsi="Arial Narrow"/>
            </w:rPr>
          </w:rPrChange>
        </w:rPr>
        <w:t>Witmer</w:t>
      </w:r>
      <w:proofErr w:type="spellEnd"/>
      <w:r w:rsidRPr="000D5C79">
        <w:rPr>
          <w:rPrChange w:id="876" w:author="RSU" w:date="2017-12-12T10:12:00Z">
            <w:rPr>
              <w:rFonts w:ascii="Arial Narrow" w:hAnsi="Arial Narrow"/>
            </w:rPr>
          </w:rPrChange>
        </w:rPr>
        <w:t xml:space="preserve">, G. &amp; Mauldin R. </w:t>
      </w:r>
      <w:r w:rsidR="0066370C" w:rsidRPr="000D5C79">
        <w:rPr>
          <w:rPrChange w:id="877" w:author="RSU" w:date="2017-12-12T10:12:00Z">
            <w:rPr>
              <w:rFonts w:ascii="Arial Narrow" w:hAnsi="Arial Narrow"/>
            </w:rPr>
          </w:rPrChange>
        </w:rPr>
        <w:t>2012.</w:t>
      </w:r>
      <w:proofErr w:type="gramEnd"/>
      <w:r w:rsidR="0066370C" w:rsidRPr="000D5C79">
        <w:rPr>
          <w:rPrChange w:id="878" w:author="RSU" w:date="2017-12-12T10:12:00Z">
            <w:rPr>
              <w:rFonts w:ascii="Arial Narrow" w:hAnsi="Arial Narrow"/>
            </w:rPr>
          </w:rPrChange>
        </w:rPr>
        <w:t xml:space="preserve"> </w:t>
      </w:r>
      <w:proofErr w:type="gramStart"/>
      <w:r w:rsidR="0066370C" w:rsidRPr="000D5C79">
        <w:rPr>
          <w:rPrChange w:id="879" w:author="RSU" w:date="2017-12-12T10:12:00Z">
            <w:rPr>
              <w:rFonts w:ascii="Arial Narrow" w:hAnsi="Arial Narrow"/>
            </w:rPr>
          </w:rPrChange>
        </w:rPr>
        <w:t>Assessing the potential hazard of anticoagulant rodenticides to non-target reptiles.</w:t>
      </w:r>
      <w:proofErr w:type="gramEnd"/>
      <w:r w:rsidR="0066370C" w:rsidRPr="000D5C79">
        <w:rPr>
          <w:rPrChange w:id="880" w:author="RSU" w:date="2017-12-12T10:12:00Z">
            <w:rPr>
              <w:rFonts w:ascii="Arial Narrow" w:hAnsi="Arial Narrow"/>
            </w:rPr>
          </w:rPrChange>
        </w:rPr>
        <w:t xml:space="preserve"> </w:t>
      </w:r>
      <w:proofErr w:type="gramStart"/>
      <w:r w:rsidR="0066370C" w:rsidRPr="000D5C79">
        <w:rPr>
          <w:rPrChange w:id="881" w:author="RSU" w:date="2017-12-12T10:12:00Z">
            <w:rPr>
              <w:rFonts w:ascii="Arial Narrow" w:hAnsi="Arial Narrow"/>
            </w:rPr>
          </w:rPrChange>
        </w:rPr>
        <w:t>Final Report, QA-1434.</w:t>
      </w:r>
      <w:proofErr w:type="gramEnd"/>
      <w:r w:rsidR="0066370C" w:rsidRPr="000D5C79">
        <w:rPr>
          <w:rPrChange w:id="882" w:author="RSU" w:date="2017-12-12T10:12:00Z">
            <w:rPr>
              <w:rFonts w:ascii="Arial Narrow" w:hAnsi="Arial Narrow"/>
            </w:rPr>
          </w:rPrChange>
        </w:rPr>
        <w:t xml:space="preserve"> </w:t>
      </w:r>
      <w:proofErr w:type="gramStart"/>
      <w:r w:rsidR="0066370C" w:rsidRPr="000D5C79">
        <w:rPr>
          <w:rPrChange w:id="883" w:author="RSU" w:date="2017-12-12T10:12:00Z">
            <w:rPr>
              <w:rFonts w:ascii="Arial Narrow" w:hAnsi="Arial Narrow"/>
            </w:rPr>
          </w:rPrChange>
        </w:rPr>
        <w:t xml:space="preserve">USDA National Wildlife Research Center, 4101 </w:t>
      </w:r>
      <w:proofErr w:type="spellStart"/>
      <w:r w:rsidR="0066370C" w:rsidRPr="000D5C79">
        <w:rPr>
          <w:rPrChange w:id="884" w:author="RSU" w:date="2017-12-12T10:12:00Z">
            <w:rPr>
              <w:rFonts w:ascii="Arial Narrow" w:hAnsi="Arial Narrow"/>
            </w:rPr>
          </w:rPrChange>
        </w:rPr>
        <w:t>Laporte</w:t>
      </w:r>
      <w:proofErr w:type="spellEnd"/>
      <w:r w:rsidR="0066370C" w:rsidRPr="000D5C79">
        <w:rPr>
          <w:rPrChange w:id="885" w:author="RSU" w:date="2017-12-12T10:12:00Z">
            <w:rPr>
              <w:rFonts w:ascii="Arial Narrow" w:hAnsi="Arial Narrow"/>
            </w:rPr>
          </w:rPrChange>
        </w:rPr>
        <w:t xml:space="preserve"> Avenue, Fort, Collins, CO. 23 pp.</w:t>
      </w:r>
      <w:proofErr w:type="gramEnd"/>
    </w:p>
    <w:p w:rsidR="0066370C" w:rsidRPr="000D5C79" w:rsidRDefault="0066370C" w:rsidP="0066370C">
      <w:pPr>
        <w:ind w:left="360" w:hanging="360"/>
        <w:rPr>
          <w:rPrChange w:id="886" w:author="RSU" w:date="2017-12-12T10:12:00Z">
            <w:rPr>
              <w:rFonts w:ascii="Arial Narrow" w:hAnsi="Arial Narrow"/>
            </w:rPr>
          </w:rPrChange>
        </w:rPr>
      </w:pPr>
    </w:p>
    <w:p w:rsidR="0066370C" w:rsidRPr="000D5C79" w:rsidRDefault="0066370C" w:rsidP="0066370C">
      <w:pPr>
        <w:ind w:left="360" w:hanging="360"/>
        <w:rPr>
          <w:bCs/>
          <w:rPrChange w:id="887" w:author="RSU" w:date="2017-12-12T10:12:00Z">
            <w:rPr>
              <w:rFonts w:ascii="Arial Narrow" w:hAnsi="Arial Narrow"/>
              <w:bCs/>
            </w:rPr>
          </w:rPrChange>
        </w:rPr>
      </w:pPr>
      <w:proofErr w:type="spellStart"/>
      <w:proofErr w:type="gramStart"/>
      <w:r w:rsidRPr="000D5C79">
        <w:rPr>
          <w:rPrChange w:id="888" w:author="RSU" w:date="2017-12-12T10:12:00Z">
            <w:rPr>
              <w:rFonts w:ascii="Arial Narrow" w:hAnsi="Arial Narrow"/>
            </w:rPr>
          </w:rPrChange>
        </w:rPr>
        <w:t>Witmer</w:t>
      </w:r>
      <w:proofErr w:type="spellEnd"/>
      <w:r w:rsidRPr="000D5C79">
        <w:rPr>
          <w:rPrChange w:id="889" w:author="RSU" w:date="2017-12-12T10:12:00Z">
            <w:rPr>
              <w:rFonts w:ascii="Arial Narrow" w:hAnsi="Arial Narrow"/>
            </w:rPr>
          </w:rPrChange>
        </w:rPr>
        <w:t>, G.W., Pierce, J. &amp; Pitt, W.C. 2011.</w:t>
      </w:r>
      <w:proofErr w:type="gramEnd"/>
      <w:r w:rsidRPr="000D5C79">
        <w:rPr>
          <w:rPrChange w:id="890" w:author="RSU" w:date="2017-12-12T10:12:00Z">
            <w:rPr>
              <w:rFonts w:ascii="Arial Narrow" w:hAnsi="Arial Narrow"/>
            </w:rPr>
          </w:rPrChange>
        </w:rPr>
        <w:t xml:space="preserve"> </w:t>
      </w:r>
      <w:proofErr w:type="gramStart"/>
      <w:r w:rsidRPr="000D5C79">
        <w:rPr>
          <w:rPrChange w:id="891" w:author="RSU" w:date="2017-12-12T10:12:00Z">
            <w:rPr>
              <w:rFonts w:ascii="Arial Narrow" w:hAnsi="Arial Narrow"/>
            </w:rPr>
          </w:rPrChange>
        </w:rPr>
        <w:t>Eradication of invasive rodents on islands of the United States.</w:t>
      </w:r>
      <w:proofErr w:type="gramEnd"/>
      <w:r w:rsidRPr="000D5C79">
        <w:rPr>
          <w:rPrChange w:id="892" w:author="RSU" w:date="2017-12-12T10:12:00Z">
            <w:rPr>
              <w:rFonts w:ascii="Arial Narrow" w:hAnsi="Arial Narrow"/>
            </w:rPr>
          </w:rPrChange>
        </w:rPr>
        <w:t xml:space="preserve"> In C. Veitch, M. Clout &amp; D. Towns (Eds.), </w:t>
      </w:r>
      <w:r w:rsidRPr="000D5C79">
        <w:rPr>
          <w:i/>
          <w:rPrChange w:id="893" w:author="RSU" w:date="2017-12-12T10:12:00Z">
            <w:rPr>
              <w:rFonts w:ascii="Arial Narrow" w:hAnsi="Arial Narrow"/>
              <w:i/>
            </w:rPr>
          </w:rPrChange>
        </w:rPr>
        <w:t xml:space="preserve">Island </w:t>
      </w:r>
      <w:proofErr w:type="spellStart"/>
      <w:r w:rsidRPr="000D5C79">
        <w:rPr>
          <w:i/>
          <w:rPrChange w:id="894" w:author="RSU" w:date="2017-12-12T10:12:00Z">
            <w:rPr>
              <w:rFonts w:ascii="Arial Narrow" w:hAnsi="Arial Narrow"/>
              <w:i/>
            </w:rPr>
          </w:rPrChange>
        </w:rPr>
        <w:t>Invasives</w:t>
      </w:r>
      <w:proofErr w:type="spellEnd"/>
      <w:r w:rsidRPr="000D5C79">
        <w:rPr>
          <w:i/>
          <w:rPrChange w:id="895" w:author="RSU" w:date="2017-12-12T10:12:00Z">
            <w:rPr>
              <w:rFonts w:ascii="Arial Narrow" w:hAnsi="Arial Narrow"/>
              <w:i/>
            </w:rPr>
          </w:rPrChange>
        </w:rPr>
        <w:t>: Eradication and Management.</w:t>
      </w:r>
      <w:r w:rsidRPr="000D5C79">
        <w:rPr>
          <w:rPrChange w:id="896" w:author="RSU" w:date="2017-12-12T10:12:00Z">
            <w:rPr>
              <w:rFonts w:ascii="Arial Narrow" w:hAnsi="Arial Narrow"/>
            </w:rPr>
          </w:rPrChange>
        </w:rPr>
        <w:t xml:space="preserve"> (Pp. 135-138), Gland, Switzerland: International Union for Conservation of Nature (IUCN).</w:t>
      </w:r>
    </w:p>
    <w:p w:rsidR="0066370C" w:rsidRPr="000D5C79" w:rsidRDefault="0066370C" w:rsidP="0066370C">
      <w:pPr>
        <w:ind w:left="360" w:hanging="360"/>
        <w:rPr>
          <w:bCs/>
          <w:rPrChange w:id="897" w:author="RSU" w:date="2017-12-12T10:12:00Z">
            <w:rPr>
              <w:rFonts w:ascii="Arial Narrow" w:hAnsi="Arial Narrow"/>
              <w:bCs/>
            </w:rPr>
          </w:rPrChange>
        </w:rPr>
      </w:pPr>
    </w:p>
    <w:p w:rsidR="004D6329" w:rsidRPr="00B12309" w:rsidRDefault="008B0A80" w:rsidP="00FB33AF">
      <w:pPr>
        <w:ind w:left="720" w:hanging="720"/>
      </w:pPr>
      <w:proofErr w:type="spellStart"/>
      <w:r w:rsidRPr="000D5C79">
        <w:rPr>
          <w:bCs/>
          <w:rPrChange w:id="898" w:author="RSU" w:date="2017-12-12T10:12:00Z">
            <w:rPr>
              <w:rFonts w:ascii="Arial Narrow" w:hAnsi="Arial Narrow"/>
              <w:bCs/>
            </w:rPr>
          </w:rPrChange>
        </w:rPr>
        <w:t>Witmer</w:t>
      </w:r>
      <w:proofErr w:type="spellEnd"/>
      <w:r w:rsidRPr="000D5C79">
        <w:rPr>
          <w:bCs/>
          <w:rPrChange w:id="899" w:author="RSU" w:date="2017-12-12T10:12:00Z">
            <w:rPr>
              <w:rFonts w:ascii="Arial Narrow" w:hAnsi="Arial Narrow"/>
              <w:bCs/>
            </w:rPr>
          </w:rPrChange>
        </w:rPr>
        <w:t>, G., &amp; Mauldin</w:t>
      </w:r>
      <w:r w:rsidR="006D0976" w:rsidRPr="000D5C79">
        <w:rPr>
          <w:bCs/>
          <w:rPrChange w:id="900" w:author="RSU" w:date="2017-12-12T10:12:00Z">
            <w:rPr>
              <w:rFonts w:ascii="Arial Narrow" w:hAnsi="Arial Narrow"/>
              <w:bCs/>
            </w:rPr>
          </w:rPrChange>
        </w:rPr>
        <w:t>, R</w:t>
      </w:r>
      <w:r w:rsidRPr="000D5C79">
        <w:rPr>
          <w:bCs/>
          <w:rPrChange w:id="901" w:author="RSU" w:date="2017-12-12T10:12:00Z">
            <w:rPr>
              <w:rFonts w:ascii="Arial Narrow" w:hAnsi="Arial Narrow"/>
              <w:bCs/>
            </w:rPr>
          </w:rPrChange>
        </w:rPr>
        <w:t>. 2012.</w:t>
      </w:r>
      <w:r w:rsidR="006D0976" w:rsidRPr="000D5C79">
        <w:rPr>
          <w:bCs/>
          <w:rPrChange w:id="902" w:author="RSU" w:date="2017-12-12T10:12:00Z">
            <w:rPr>
              <w:rFonts w:ascii="Arial Narrow" w:hAnsi="Arial Narrow"/>
              <w:bCs/>
            </w:rPr>
          </w:rPrChange>
        </w:rPr>
        <w:t xml:space="preserve"> </w:t>
      </w:r>
      <w:proofErr w:type="gramStart"/>
      <w:r w:rsidR="004D6329" w:rsidRPr="000D5C79">
        <w:t>Assessing the potential hazard of anticoagulant rode</w:t>
      </w:r>
      <w:r w:rsidR="004D6329" w:rsidRPr="00012754">
        <w:t>nticides to non-target reptiles.</w:t>
      </w:r>
      <w:proofErr w:type="gramEnd"/>
      <w:r w:rsidR="004D6329" w:rsidRPr="00012754">
        <w:t xml:space="preserve"> </w:t>
      </w:r>
      <w:proofErr w:type="gramStart"/>
      <w:r w:rsidR="004D6329" w:rsidRPr="00012754">
        <w:t>QA-1434 Final Report.</w:t>
      </w:r>
      <w:proofErr w:type="gramEnd"/>
      <w:r w:rsidR="004D6329" w:rsidRPr="00012754">
        <w:t xml:space="preserve"> </w:t>
      </w:r>
      <w:proofErr w:type="gramStart"/>
      <w:r w:rsidR="004D6329" w:rsidRPr="00012754">
        <w:t>USDA/NWRC, Fort Collins CO.</w:t>
      </w:r>
      <w:r w:rsidR="00FB33AF" w:rsidRPr="00012754">
        <w:t xml:space="preserve"> 23 pp.</w:t>
      </w:r>
      <w:proofErr w:type="gramEnd"/>
    </w:p>
    <w:p w:rsidR="008B0A80" w:rsidRPr="000D5C79" w:rsidRDefault="008B0A80" w:rsidP="0066370C">
      <w:pPr>
        <w:ind w:left="360" w:hanging="360"/>
        <w:rPr>
          <w:bCs/>
          <w:rPrChange w:id="903" w:author="RSU" w:date="2017-12-12T10:12:00Z">
            <w:rPr>
              <w:rFonts w:ascii="Arial Narrow" w:hAnsi="Arial Narrow"/>
              <w:bCs/>
            </w:rPr>
          </w:rPrChange>
        </w:rPr>
      </w:pPr>
    </w:p>
    <w:p w:rsidR="0066370C" w:rsidRPr="000D5C79" w:rsidRDefault="0066370C" w:rsidP="0066370C">
      <w:pPr>
        <w:ind w:left="360" w:hanging="360"/>
        <w:rPr>
          <w:bCs/>
          <w:rPrChange w:id="904" w:author="RSU" w:date="2017-12-12T10:12:00Z">
            <w:rPr>
              <w:rFonts w:ascii="Arial Narrow" w:hAnsi="Arial Narrow"/>
              <w:bCs/>
            </w:rPr>
          </w:rPrChange>
        </w:rPr>
      </w:pPr>
      <w:proofErr w:type="spellStart"/>
      <w:r w:rsidRPr="000D5C79">
        <w:rPr>
          <w:bCs/>
          <w:rPrChange w:id="905" w:author="RSU" w:date="2017-12-12T10:12:00Z">
            <w:rPr>
              <w:rFonts w:ascii="Arial Narrow" w:hAnsi="Arial Narrow"/>
              <w:bCs/>
            </w:rPr>
          </w:rPrChange>
        </w:rPr>
        <w:t>Witmer</w:t>
      </w:r>
      <w:proofErr w:type="spellEnd"/>
      <w:r w:rsidRPr="000D5C79">
        <w:rPr>
          <w:bCs/>
          <w:rPrChange w:id="906" w:author="RSU" w:date="2017-12-12T10:12:00Z">
            <w:rPr>
              <w:rFonts w:ascii="Arial Narrow" w:hAnsi="Arial Narrow"/>
              <w:bCs/>
            </w:rPr>
          </w:rPrChange>
        </w:rPr>
        <w:t>, G., Snow,</w:t>
      </w:r>
      <w:r w:rsidR="008748D6" w:rsidRPr="000D5C79">
        <w:rPr>
          <w:bCs/>
          <w:rPrChange w:id="907" w:author="RSU" w:date="2017-12-12T10:12:00Z">
            <w:rPr>
              <w:rFonts w:ascii="Arial Narrow" w:hAnsi="Arial Narrow"/>
              <w:bCs/>
            </w:rPr>
          </w:rPrChange>
        </w:rPr>
        <w:t xml:space="preserve"> N., Moulton, R., &amp; Swartz, J. </w:t>
      </w:r>
      <w:r w:rsidRPr="000D5C79">
        <w:rPr>
          <w:bCs/>
          <w:rPrChange w:id="908" w:author="RSU" w:date="2017-12-12T10:12:00Z">
            <w:rPr>
              <w:rFonts w:ascii="Arial Narrow" w:hAnsi="Arial Narrow"/>
              <w:bCs/>
            </w:rPr>
          </w:rPrChange>
        </w:rPr>
        <w:t xml:space="preserve">2012. </w:t>
      </w:r>
      <w:proofErr w:type="gramStart"/>
      <w:r w:rsidRPr="000D5C79">
        <w:rPr>
          <w:bCs/>
          <w:rPrChange w:id="909" w:author="RSU" w:date="2017-12-12T10:12:00Z">
            <w:rPr>
              <w:rFonts w:ascii="Arial Narrow" w:hAnsi="Arial Narrow"/>
              <w:bCs/>
            </w:rPr>
          </w:rPrChange>
        </w:rPr>
        <w:t>An assessment of seedling damage by wild house mice and wild deer mice.</w:t>
      </w:r>
      <w:proofErr w:type="gramEnd"/>
      <w:r w:rsidRPr="000D5C79">
        <w:rPr>
          <w:bCs/>
          <w:rPrChange w:id="910" w:author="RSU" w:date="2017-12-12T10:12:00Z">
            <w:rPr>
              <w:rFonts w:ascii="Arial Narrow" w:hAnsi="Arial Narrow"/>
              <w:bCs/>
            </w:rPr>
          </w:rPrChange>
        </w:rPr>
        <w:t xml:space="preserve"> </w:t>
      </w:r>
      <w:r w:rsidRPr="000D5C79">
        <w:rPr>
          <w:bCs/>
          <w:i/>
          <w:rPrChange w:id="911" w:author="RSU" w:date="2017-12-12T10:12:00Z">
            <w:rPr>
              <w:rFonts w:ascii="Arial Narrow" w:hAnsi="Arial Narrow"/>
              <w:bCs/>
              <w:i/>
            </w:rPr>
          </w:rPrChange>
        </w:rPr>
        <w:t>Canadian Journal of Forest Research</w:t>
      </w:r>
      <w:r w:rsidRPr="000D5C79">
        <w:rPr>
          <w:bCs/>
          <w:rPrChange w:id="912" w:author="RSU" w:date="2017-12-12T10:12:00Z">
            <w:rPr>
              <w:rFonts w:ascii="Arial Narrow" w:hAnsi="Arial Narrow"/>
              <w:bCs/>
            </w:rPr>
          </w:rPrChange>
        </w:rPr>
        <w:t xml:space="preserve"> 42, 1168-1172.</w:t>
      </w:r>
    </w:p>
    <w:p w:rsidR="0066370C" w:rsidRPr="000D5C79" w:rsidRDefault="0066370C" w:rsidP="0066370C">
      <w:pPr>
        <w:ind w:left="360" w:hanging="360"/>
        <w:rPr>
          <w:bCs/>
          <w:rPrChange w:id="913" w:author="RSU" w:date="2017-12-12T10:12:00Z">
            <w:rPr>
              <w:rFonts w:ascii="Arial Narrow" w:hAnsi="Arial Narrow"/>
              <w:bCs/>
            </w:rPr>
          </w:rPrChange>
        </w:rPr>
      </w:pPr>
    </w:p>
    <w:p w:rsidR="0066370C" w:rsidRPr="000D5C79" w:rsidRDefault="0066370C" w:rsidP="006637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PrChange w:id="914" w:author="RSU" w:date="2017-12-12T10:12:00Z">
            <w:rPr>
              <w:rFonts w:ascii="Arial Narrow" w:hAnsi="Arial Narrow"/>
            </w:rPr>
          </w:rPrChange>
        </w:rPr>
      </w:pPr>
      <w:proofErr w:type="spellStart"/>
      <w:proofErr w:type="gramStart"/>
      <w:r w:rsidRPr="000D5C79">
        <w:rPr>
          <w:rPrChange w:id="915" w:author="RSU" w:date="2017-12-12T10:12:00Z">
            <w:rPr>
              <w:rFonts w:ascii="Arial Narrow" w:hAnsi="Arial Narrow"/>
            </w:rPr>
          </w:rPrChange>
        </w:rPr>
        <w:t>Witmer</w:t>
      </w:r>
      <w:proofErr w:type="spellEnd"/>
      <w:r w:rsidRPr="000D5C79">
        <w:rPr>
          <w:rPrChange w:id="916" w:author="RSU" w:date="2017-12-12T10:12:00Z">
            <w:rPr>
              <w:rFonts w:ascii="Arial Narrow" w:hAnsi="Arial Narrow"/>
            </w:rPr>
          </w:rPrChange>
        </w:rPr>
        <w:t>, G., Snow,</w:t>
      </w:r>
      <w:r w:rsidR="00FB33AF" w:rsidRPr="000D5C79">
        <w:rPr>
          <w:rPrChange w:id="917" w:author="RSU" w:date="2017-12-12T10:12:00Z">
            <w:rPr>
              <w:rFonts w:ascii="Arial Narrow" w:hAnsi="Arial Narrow"/>
            </w:rPr>
          </w:rPrChange>
        </w:rPr>
        <w:t xml:space="preserve"> N.</w:t>
      </w:r>
      <w:r w:rsidRPr="000D5C79">
        <w:rPr>
          <w:rPrChange w:id="918" w:author="RSU" w:date="2017-12-12T10:12:00Z">
            <w:rPr>
              <w:rFonts w:ascii="Arial Narrow" w:hAnsi="Arial Narrow"/>
            </w:rPr>
          </w:rPrChange>
        </w:rPr>
        <w:t xml:space="preserve"> &amp; Moulton</w:t>
      </w:r>
      <w:r w:rsidR="00FB33AF" w:rsidRPr="000D5C79">
        <w:rPr>
          <w:rPrChange w:id="919" w:author="RSU" w:date="2017-12-12T10:12:00Z">
            <w:rPr>
              <w:rFonts w:ascii="Arial Narrow" w:hAnsi="Arial Narrow"/>
            </w:rPr>
          </w:rPrChange>
        </w:rPr>
        <w:t xml:space="preserve"> R.</w:t>
      </w:r>
      <w:r w:rsidRPr="000D5C79">
        <w:rPr>
          <w:rPrChange w:id="920" w:author="RSU" w:date="2017-12-12T10:12:00Z">
            <w:rPr>
              <w:rFonts w:ascii="Arial Narrow" w:hAnsi="Arial Narrow"/>
            </w:rPr>
          </w:rPrChange>
        </w:rPr>
        <w:t xml:space="preserve"> 2015.</w:t>
      </w:r>
      <w:proofErr w:type="gramEnd"/>
      <w:r w:rsidRPr="000D5C79">
        <w:rPr>
          <w:rPrChange w:id="921" w:author="RSU" w:date="2017-12-12T10:12:00Z">
            <w:rPr>
              <w:rFonts w:ascii="Arial Narrow" w:hAnsi="Arial Narrow"/>
            </w:rPr>
          </w:rPrChange>
        </w:rPr>
        <w:t xml:space="preserve"> Efficacy of potential chemical control compounds for removing invasive American bullfrogs. </w:t>
      </w:r>
      <w:proofErr w:type="spellStart"/>
      <w:r w:rsidRPr="000D5C79">
        <w:rPr>
          <w:i/>
          <w:rPrChange w:id="922" w:author="RSU" w:date="2017-12-12T10:12:00Z">
            <w:rPr>
              <w:rFonts w:ascii="Arial Narrow" w:hAnsi="Arial Narrow"/>
              <w:i/>
            </w:rPr>
          </w:rPrChange>
        </w:rPr>
        <w:t>SpringerPlus</w:t>
      </w:r>
      <w:proofErr w:type="spellEnd"/>
      <w:r w:rsidRPr="000D5C79">
        <w:rPr>
          <w:rPrChange w:id="923" w:author="RSU" w:date="2017-12-12T10:12:00Z">
            <w:rPr>
              <w:rFonts w:ascii="Arial Narrow" w:hAnsi="Arial Narrow"/>
            </w:rPr>
          </w:rPrChange>
        </w:rPr>
        <w:t xml:space="preserve"> 4</w:t>
      </w:r>
      <w:r w:rsidR="00FB33AF" w:rsidRPr="000D5C79">
        <w:rPr>
          <w:rPrChange w:id="924" w:author="RSU" w:date="2017-12-12T10:12:00Z">
            <w:rPr>
              <w:rFonts w:ascii="Arial Narrow" w:hAnsi="Arial Narrow"/>
            </w:rPr>
          </w:rPrChange>
        </w:rPr>
        <w:t xml:space="preserve">, </w:t>
      </w:r>
      <w:r w:rsidRPr="000D5C79">
        <w:rPr>
          <w:rPrChange w:id="925" w:author="RSU" w:date="2017-12-12T10:12:00Z">
            <w:rPr>
              <w:rFonts w:ascii="Arial Narrow" w:hAnsi="Arial Narrow"/>
            </w:rPr>
          </w:rPrChange>
        </w:rPr>
        <w:t>497 (online).</w:t>
      </w:r>
    </w:p>
    <w:p w:rsidR="002E7D5C" w:rsidRPr="000D5C79" w:rsidRDefault="002E7D5C">
      <w:pPr>
        <w:spacing w:after="200" w:line="276" w:lineRule="auto"/>
        <w:rPr>
          <w:rPrChange w:id="926" w:author="RSU" w:date="2017-12-12T10:12:00Z">
            <w:rPr>
              <w:rFonts w:ascii="Arial Narrow" w:hAnsi="Arial Narrow" w:cs="Arial"/>
            </w:rPr>
          </w:rPrChange>
        </w:rPr>
      </w:pPr>
      <w:r w:rsidRPr="000D5C79">
        <w:rPr>
          <w:rPrChange w:id="927" w:author="RSU" w:date="2017-12-12T10:12:00Z">
            <w:rPr>
              <w:rFonts w:ascii="Arial Narrow" w:hAnsi="Arial Narrow" w:cs="Arial"/>
            </w:rPr>
          </w:rPrChange>
        </w:rPr>
        <w:br w:type="page"/>
      </w:r>
    </w:p>
    <w:p w:rsidR="0066370C" w:rsidRDefault="002E7D5C" w:rsidP="0066370C">
      <w:pPr>
        <w:ind w:left="360" w:hanging="360"/>
      </w:pPr>
      <w:commentRangeStart w:id="928"/>
      <w:proofErr w:type="gramStart"/>
      <w:r w:rsidRPr="002E7D5C">
        <w:lastRenderedPageBreak/>
        <w:t>Figure 1.</w:t>
      </w:r>
      <w:commentRangeEnd w:id="928"/>
      <w:proofErr w:type="gramEnd"/>
      <w:r w:rsidR="00437307">
        <w:rPr>
          <w:rStyle w:val="CommentReference"/>
        </w:rPr>
        <w:commentReference w:id="928"/>
      </w:r>
      <w:r>
        <w:t xml:space="preserve">  </w:t>
      </w:r>
      <w:proofErr w:type="gramStart"/>
      <w:r>
        <w:t xml:space="preserve">Salamander </w:t>
      </w:r>
      <w:ins w:id="929" w:author="RSU" w:date="2017-12-12T15:52:00Z">
        <w:r w:rsidR="007C4F39">
          <w:t>(</w:t>
        </w:r>
        <w:proofErr w:type="spellStart"/>
        <w:r w:rsidR="007C4F39" w:rsidRPr="007C4F39">
          <w:rPr>
            <w:i/>
            <w:rPrChange w:id="930" w:author="RSU" w:date="2017-12-12T15:52:00Z">
              <w:rPr/>
            </w:rPrChange>
          </w:rPr>
          <w:t>Aneides</w:t>
        </w:r>
        <w:proofErr w:type="spellEnd"/>
        <w:r w:rsidR="007C4F39">
          <w:t xml:space="preserve"> shown) </w:t>
        </w:r>
      </w:ins>
      <w:ins w:id="931" w:author="Gerry J McChesney" w:date="2018-01-10T18:37:00Z">
        <w:r w:rsidR="000D01F4">
          <w:t xml:space="preserve">from Trial 1 </w:t>
        </w:r>
      </w:ins>
      <w:r>
        <w:t>in its plastic cage showing the high level of dermal exposure</w:t>
      </w:r>
      <w:r w:rsidR="0020360C">
        <w:t xml:space="preserve"> in this study</w:t>
      </w:r>
      <w:r>
        <w:t>.</w:t>
      </w:r>
      <w:proofErr w:type="gramEnd"/>
      <w:ins w:id="932" w:author="RSU" w:date="2017-12-12T15:51:00Z">
        <w:r w:rsidR="007C4F39">
          <w:t xml:space="preserve"> Wet paper towel </w:t>
        </w:r>
      </w:ins>
      <w:ins w:id="933" w:author="Gerry J McChesney" w:date="2018-01-10T18:37:00Z">
        <w:r w:rsidR="000D01F4">
          <w:t xml:space="preserve">sprinkled with crushed rodenticide pellets </w:t>
        </w:r>
      </w:ins>
      <w:ins w:id="934" w:author="RSU" w:date="2017-12-12T15:51:00Z">
        <w:r w:rsidR="007C4F39">
          <w:t>lines the bottom of the cage.</w:t>
        </w:r>
      </w:ins>
    </w:p>
    <w:p w:rsidR="002E7D5C" w:rsidRDefault="002E7D5C" w:rsidP="0066370C">
      <w:pPr>
        <w:ind w:left="360" w:hanging="360"/>
      </w:pPr>
    </w:p>
    <w:p w:rsidR="002E7D5C" w:rsidRPr="002E7D5C" w:rsidRDefault="002E7D5C" w:rsidP="0066370C">
      <w:pPr>
        <w:ind w:left="360" w:hanging="360"/>
      </w:pPr>
      <w:r w:rsidRPr="002E7D5C">
        <w:rPr>
          <w:noProof/>
        </w:rPr>
        <w:drawing>
          <wp:inline distT="0" distB="0" distL="0" distR="0" wp14:anchorId="4A5BC242" wp14:editId="3D382A1B">
            <wp:extent cx="5943600" cy="4457700"/>
            <wp:effectExtent l="0" t="0" r="0" b="0"/>
            <wp:docPr id="1" name="Picture 1" descr="\\199.132.80.25\Temp\Witmer\QA-2688 Salamander Rodenticide\Photos\Brodifacoum Aneides C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9.132.80.25\Temp\Witmer\QA-2688 Salamander Rodenticide\Photos\Brodifacoum Aneides Cage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370C" w:rsidRPr="0066370C" w:rsidRDefault="0066370C" w:rsidP="0066370C"/>
    <w:p w:rsidR="00E638A3" w:rsidRDefault="00E638A3" w:rsidP="007D69A4">
      <w:pPr>
        <w:pStyle w:val="Caption"/>
        <w:ind w:left="360" w:hanging="360"/>
        <w:rPr>
          <w:b w:val="0"/>
          <w:sz w:val="24"/>
          <w:szCs w:val="24"/>
        </w:rPr>
      </w:pPr>
    </w:p>
    <w:p w:rsidR="003D6A51" w:rsidRDefault="003D6A51">
      <w:pPr>
        <w:spacing w:after="200" w:line="276" w:lineRule="auto"/>
      </w:pPr>
      <w:r>
        <w:br w:type="page"/>
      </w:r>
    </w:p>
    <w:p w:rsidR="007B2163" w:rsidRDefault="007B2163" w:rsidP="007C21CE">
      <w:proofErr w:type="gramStart"/>
      <w:r w:rsidRPr="007B2163">
        <w:lastRenderedPageBreak/>
        <w:t>Table 1.</w:t>
      </w:r>
      <w:proofErr w:type="gramEnd"/>
      <w:r>
        <w:rPr>
          <w:b/>
        </w:rPr>
        <w:t xml:space="preserve">  </w:t>
      </w:r>
      <w:proofErr w:type="gramStart"/>
      <w:ins w:id="935" w:author="Gerry J McChesney" w:date="2018-01-10T18:40:00Z">
        <w:r w:rsidR="000D01F4">
          <w:t xml:space="preserve">Results of individual </w:t>
        </w:r>
      </w:ins>
      <w:del w:id="936" w:author="Gerry J McChesney" w:date="2018-01-10T18:40:00Z">
        <w:r w:rsidR="00375639" w:rsidRPr="00375639" w:rsidDel="000D01F4">
          <w:delText>Summary</w:delText>
        </w:r>
        <w:r w:rsidR="00375639" w:rsidDel="000D01F4">
          <w:delText xml:space="preserve"> of the </w:delText>
        </w:r>
      </w:del>
      <w:proofErr w:type="spellStart"/>
      <w:r w:rsidR="00375639" w:rsidRPr="00726AB1">
        <w:rPr>
          <w:i/>
          <w:rPrChange w:id="937" w:author="RSU" w:date="2017-12-12T15:53:00Z">
            <w:rPr/>
          </w:rPrChange>
        </w:rPr>
        <w:t>Aneides</w:t>
      </w:r>
      <w:proofErr w:type="spellEnd"/>
      <w:r w:rsidR="00375639">
        <w:t xml:space="preserve"> </w:t>
      </w:r>
      <w:ins w:id="938" w:author="Gerry J McChesney" w:date="2018-01-10T18:41:00Z">
        <w:r w:rsidR="000D01F4">
          <w:t>(</w:t>
        </w:r>
        <w:r w:rsidR="000D01F4">
          <w:t>coded QO</w:t>
        </w:r>
        <w:r w:rsidR="000D01F4">
          <w:t xml:space="preserve">) </w:t>
        </w:r>
      </w:ins>
      <w:r w:rsidR="00375639">
        <w:t xml:space="preserve">and </w:t>
      </w:r>
      <w:proofErr w:type="spellStart"/>
      <w:r w:rsidR="00375639" w:rsidRPr="00726AB1">
        <w:rPr>
          <w:i/>
          <w:rPrChange w:id="939" w:author="RSU" w:date="2017-12-12T15:53:00Z">
            <w:rPr/>
          </w:rPrChange>
        </w:rPr>
        <w:t>Ensatina</w:t>
      </w:r>
      <w:proofErr w:type="spellEnd"/>
      <w:r w:rsidR="00375639">
        <w:t xml:space="preserve"> </w:t>
      </w:r>
      <w:ins w:id="940" w:author="Gerry J McChesney" w:date="2018-01-10T18:41:00Z">
        <w:r w:rsidR="000D01F4">
          <w:t>(</w:t>
        </w:r>
        <w:r w:rsidR="000D01F4">
          <w:t>coded QP</w:t>
        </w:r>
        <w:r w:rsidR="000D01F4">
          <w:t>)</w:t>
        </w:r>
        <w:r w:rsidR="000D01F4" w:rsidDel="000D01F4">
          <w:t xml:space="preserve"> </w:t>
        </w:r>
      </w:ins>
      <w:del w:id="941" w:author="Gerry J McChesney" w:date="2018-01-10T18:41:00Z">
        <w:r w:rsidR="00375639" w:rsidDel="000D01F4">
          <w:delText xml:space="preserve">trial </w:delText>
        </w:r>
      </w:del>
      <w:ins w:id="942" w:author="Gerry J McChesney" w:date="2018-01-10T18:41:00Z">
        <w:r w:rsidR="000D01F4">
          <w:t xml:space="preserve">from </w:t>
        </w:r>
      </w:ins>
      <w:del w:id="943" w:author="Gerry J McChesney" w:date="2018-01-10T18:41:00Z">
        <w:r w:rsidR="00375639" w:rsidDel="000D01F4">
          <w:delText>(</w:delText>
        </w:r>
      </w:del>
      <w:r w:rsidR="00375639">
        <w:t>Trial 1</w:t>
      </w:r>
      <w:del w:id="944" w:author="Gerry J McChesney" w:date="2018-01-10T18:41:00Z">
        <w:r w:rsidR="00375639" w:rsidDel="000D01F4">
          <w:delText>)</w:delText>
        </w:r>
      </w:del>
      <w:r w:rsidR="00375639">
        <w:t>.</w:t>
      </w:r>
      <w:proofErr w:type="gramEnd"/>
      <w:r w:rsidR="009569DA">
        <w:t xml:space="preserve">  </w:t>
      </w:r>
      <w:del w:id="945" w:author="Gerry J McChesney" w:date="2018-01-10T18:42:00Z">
        <w:r w:rsidR="009569DA" w:rsidDel="00D56930">
          <w:delText xml:space="preserve">Animals </w:delText>
        </w:r>
      </w:del>
      <w:del w:id="946" w:author="Gerry J McChesney" w:date="2018-01-10T18:41:00Z">
        <w:r w:rsidR="009569DA" w:rsidDel="000D01F4">
          <w:delText xml:space="preserve">coded QO </w:delText>
        </w:r>
      </w:del>
      <w:del w:id="947" w:author="Gerry J McChesney" w:date="2018-01-10T18:42:00Z">
        <w:r w:rsidR="009569DA" w:rsidDel="00D56930">
          <w:delText xml:space="preserve">are </w:delText>
        </w:r>
        <w:r w:rsidR="009569DA" w:rsidRPr="000D01F4" w:rsidDel="00D56930">
          <w:rPr>
            <w:i/>
            <w:rPrChange w:id="948" w:author="Gerry J McChesney" w:date="2018-01-10T18:38:00Z">
              <w:rPr/>
            </w:rPrChange>
          </w:rPr>
          <w:delText>Aneides</w:delText>
        </w:r>
        <w:r w:rsidR="009569DA" w:rsidDel="00D56930">
          <w:delText xml:space="preserve">; those </w:delText>
        </w:r>
      </w:del>
      <w:del w:id="949" w:author="Gerry J McChesney" w:date="2018-01-10T18:41:00Z">
        <w:r w:rsidR="009569DA" w:rsidDel="000D01F4">
          <w:delText xml:space="preserve">coded QP </w:delText>
        </w:r>
      </w:del>
      <w:del w:id="950" w:author="Gerry J McChesney" w:date="2018-01-10T18:42:00Z">
        <w:r w:rsidR="009569DA" w:rsidDel="00D56930">
          <w:delText xml:space="preserve">are </w:delText>
        </w:r>
        <w:r w:rsidR="009569DA" w:rsidRPr="000D01F4" w:rsidDel="00D56930">
          <w:rPr>
            <w:i/>
            <w:rPrChange w:id="951" w:author="Gerry J McChesney" w:date="2018-01-10T18:38:00Z">
              <w:rPr/>
            </w:rPrChange>
          </w:rPr>
          <w:delText>Ensatina</w:delText>
        </w:r>
        <w:r w:rsidR="009569DA" w:rsidDel="00D56930">
          <w:delText>.</w:delText>
        </w:r>
      </w:del>
      <w:ins w:id="952" w:author="Gerry J McChesney" w:date="2018-01-10T18:43:00Z">
        <w:r w:rsidR="00D56930">
          <w:t xml:space="preserve"> </w:t>
        </w:r>
        <w:commentRangeStart w:id="953"/>
        <w:proofErr w:type="spellStart"/>
        <w:r w:rsidR="00D56930">
          <w:t>Brodifacoum</w:t>
        </w:r>
        <w:proofErr w:type="spellEnd"/>
        <w:r w:rsidR="00D56930">
          <w:t xml:space="preserve"> and </w:t>
        </w:r>
        <w:proofErr w:type="spellStart"/>
        <w:r w:rsidR="00D56930">
          <w:t>diphacinone</w:t>
        </w:r>
        <w:proofErr w:type="spellEnd"/>
        <w:r w:rsidR="00D56930">
          <w:t xml:space="preserve"> treatment groups received both oral (cricket</w:t>
        </w:r>
      </w:ins>
      <w:ins w:id="954" w:author="Gerry J McChesney" w:date="2018-01-10T18:44:00Z">
        <w:r w:rsidR="00D56930">
          <w:t>s</w:t>
        </w:r>
      </w:ins>
      <w:ins w:id="955" w:author="Gerry J McChesney" w:date="2018-01-10T18:43:00Z">
        <w:r w:rsidR="00D56930">
          <w:t>) and dermal exposure</w:t>
        </w:r>
      </w:ins>
      <w:ins w:id="956" w:author="Gerry J McChesney" w:date="2018-01-10T18:50:00Z">
        <w:r w:rsidR="00CA78A1">
          <w:t>s</w:t>
        </w:r>
      </w:ins>
      <w:bookmarkStart w:id="957" w:name="_GoBack"/>
      <w:bookmarkEnd w:id="957"/>
      <w:ins w:id="958" w:author="Gerry J McChesney" w:date="2018-01-10T18:43:00Z">
        <w:r w:rsidR="00D56930">
          <w:t>.</w:t>
        </w:r>
      </w:ins>
      <w:commentRangeEnd w:id="953"/>
      <w:ins w:id="959" w:author="Gerry J McChesney" w:date="2018-01-10T18:44:00Z">
        <w:r w:rsidR="00D56930">
          <w:rPr>
            <w:rStyle w:val="CommentReference"/>
          </w:rPr>
          <w:commentReference w:id="953"/>
        </w:r>
      </w:ins>
    </w:p>
    <w:p w:rsidR="006D4358" w:rsidRDefault="006D4358" w:rsidP="007C21CE"/>
    <w:tbl>
      <w:tblPr>
        <w:tblW w:w="10710" w:type="dxa"/>
        <w:tblInd w:w="-635" w:type="dxa"/>
        <w:tblLook w:val="04A0" w:firstRow="1" w:lastRow="0" w:firstColumn="1" w:lastColumn="0" w:noHBand="0" w:noVBand="1"/>
      </w:tblPr>
      <w:tblGrid>
        <w:gridCol w:w="1628"/>
        <w:gridCol w:w="990"/>
        <w:gridCol w:w="940"/>
        <w:gridCol w:w="1040"/>
        <w:gridCol w:w="1517"/>
        <w:gridCol w:w="1710"/>
        <w:gridCol w:w="1300"/>
        <w:gridCol w:w="1593"/>
        <w:gridCol w:w="1170"/>
      </w:tblGrid>
      <w:tr w:rsidR="00E876E1" w:rsidRPr="00060EA8" w:rsidTr="00E876E1">
        <w:trPr>
          <w:trHeight w:val="915"/>
        </w:trPr>
        <w:tc>
          <w:tcPr>
            <w:tcW w:w="153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Treatment</w:t>
            </w:r>
          </w:p>
        </w:tc>
        <w:tc>
          <w:tcPr>
            <w:tcW w:w="990" w:type="dxa"/>
            <w:tcBorders>
              <w:top w:val="single" w:sz="4" w:space="0" w:color="auto"/>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ID #</w:t>
            </w:r>
          </w:p>
        </w:tc>
        <w:tc>
          <w:tcPr>
            <w:tcW w:w="9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Initial Weight (g)</w:t>
            </w:r>
          </w:p>
        </w:tc>
        <w:tc>
          <w:tcPr>
            <w:tcW w:w="10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Final Weight (g)</w:t>
            </w:r>
          </w:p>
        </w:tc>
        <w:tc>
          <w:tcPr>
            <w:tcW w:w="117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Weight Change (g)</w:t>
            </w:r>
          </w:p>
        </w:tc>
        <w:tc>
          <w:tcPr>
            <w:tcW w:w="1710" w:type="dxa"/>
            <w:tcBorders>
              <w:top w:val="single" w:sz="4" w:space="0" w:color="auto"/>
              <w:left w:val="nil"/>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Comments</w:t>
            </w:r>
          </w:p>
        </w:tc>
        <w:tc>
          <w:tcPr>
            <w:tcW w:w="1191" w:type="dxa"/>
            <w:tcBorders>
              <w:top w:val="single" w:sz="4" w:space="0" w:color="auto"/>
              <w:left w:val="single" w:sz="4" w:space="0" w:color="auto"/>
              <w:bottom w:val="single" w:sz="8" w:space="0" w:color="auto"/>
              <w:right w:val="nil"/>
            </w:tcBorders>
            <w:shd w:val="clear" w:color="auto" w:fill="auto"/>
            <w:vAlign w:val="center"/>
            <w:hideMark/>
          </w:tcPr>
          <w:p w:rsidR="00E876E1" w:rsidRPr="00060EA8" w:rsidRDefault="00E876E1" w:rsidP="00CD43A4">
            <w:pPr>
              <w:jc w:val="center"/>
              <w:rPr>
                <w:rFonts w:ascii="Calibri" w:hAnsi="Calibri"/>
                <w:b/>
                <w:bCs/>
                <w:color w:val="000000"/>
              </w:rPr>
            </w:pPr>
            <w:commentRangeStart w:id="960"/>
            <w:r w:rsidRPr="00060EA8">
              <w:rPr>
                <w:rFonts w:ascii="Calibri" w:hAnsi="Calibri"/>
                <w:b/>
                <w:bCs/>
                <w:color w:val="000000"/>
              </w:rPr>
              <w:t>% Sloughing Skin</w:t>
            </w:r>
            <w:commentRangeEnd w:id="960"/>
            <w:r w:rsidR="00CA78A1">
              <w:rPr>
                <w:rStyle w:val="CommentReference"/>
              </w:rPr>
              <w:commentReference w:id="960"/>
            </w:r>
          </w:p>
        </w:tc>
        <w:tc>
          <w:tcPr>
            <w:tcW w:w="969" w:type="dxa"/>
            <w:tcBorders>
              <w:top w:val="single" w:sz="4" w:space="0" w:color="auto"/>
              <w:left w:val="single" w:sz="4" w:space="0" w:color="auto"/>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Sores</w:t>
            </w:r>
          </w:p>
        </w:tc>
        <w:tc>
          <w:tcPr>
            <w:tcW w:w="117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Mortality</w:t>
            </w: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proofErr w:type="spellStart"/>
            <w:r w:rsidRPr="00060EA8">
              <w:rPr>
                <w:rFonts w:ascii="Calibri" w:hAnsi="Calibri"/>
                <w:color w:val="000000"/>
              </w:rPr>
              <w:t>Brodifacoum</w:t>
            </w:r>
            <w:proofErr w:type="spellEnd"/>
          </w:p>
          <w:p w:rsidR="0020360C" w:rsidRPr="00060EA8" w:rsidRDefault="0020360C" w:rsidP="00CD43A4">
            <w:pPr>
              <w:jc w:val="center"/>
              <w:rPr>
                <w:rFonts w:ascii="Calibri" w:hAnsi="Calibri"/>
                <w:color w:val="000000"/>
              </w:rPr>
            </w:pPr>
            <w:del w:id="961" w:author="RSU" w:date="2017-12-12T15:53:00Z">
              <w:r w:rsidDel="00726AB1">
                <w:rPr>
                  <w:rFonts w:ascii="Calibri" w:hAnsi="Calibri"/>
                  <w:color w:val="000000"/>
                </w:rPr>
                <w:delText>/</w:delText>
              </w:r>
            </w:del>
            <w:ins w:id="962" w:author="RSU" w:date="2017-12-12T15:53:00Z">
              <w:r w:rsidR="00726AB1">
                <w:rPr>
                  <w:rFonts w:ascii="Calibri" w:hAnsi="Calibri"/>
                  <w:color w:val="000000"/>
                </w:rPr>
                <w:t>-</w:t>
              </w:r>
            </w:ins>
            <w:commentRangeStart w:id="963"/>
            <w:r>
              <w:rPr>
                <w:rFonts w:ascii="Calibri" w:hAnsi="Calibri"/>
                <w:color w:val="000000"/>
              </w:rPr>
              <w:t>crickets</w:t>
            </w:r>
            <w:commentRangeEnd w:id="963"/>
            <w:r w:rsidR="00D56930">
              <w:rPr>
                <w:rStyle w:val="CommentReference"/>
              </w:rPr>
              <w:commentReference w:id="963"/>
            </w:r>
            <w:r>
              <w:rPr>
                <w:rFonts w:ascii="Calibri" w:hAnsi="Calibri"/>
                <w:color w:val="000000"/>
              </w:rPr>
              <w:t xml:space="preserve"> &amp; dermal</w:t>
            </w:r>
            <w:ins w:id="964" w:author="Gerry J McChesney" w:date="2018-01-10T18:44:00Z">
              <w:r w:rsidR="00D56930">
                <w:rPr>
                  <w:rFonts w:ascii="Calibri" w:hAnsi="Calibri"/>
                  <w:color w:val="000000"/>
                </w:rPr>
                <w:t xml:space="preserve"> exposure</w:t>
              </w:r>
            </w:ins>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-3.3</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commentRangeStart w:id="965"/>
            <w:r w:rsidRPr="00060EA8">
              <w:rPr>
                <w:rFonts w:ascii="Calibri" w:hAnsi="Calibri"/>
                <w:color w:val="000000"/>
              </w:rPr>
              <w:t>57.14%</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commentRangeEnd w:id="965"/>
            <w:r w:rsidR="00726AB1">
              <w:rPr>
                <w:rStyle w:val="CommentReference"/>
              </w:rPr>
              <w:commentReference w:id="965"/>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QO7</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QO10</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20360C" w:rsidP="00CD43A4">
            <w:pPr>
              <w:jc w:val="center"/>
              <w:rPr>
                <w:rFonts w:ascii="Calibri" w:hAnsi="Calibri"/>
                <w:color w:val="000000"/>
              </w:rPr>
            </w:pPr>
            <w:commentRangeStart w:id="966"/>
            <w:r>
              <w:rPr>
                <w:rFonts w:ascii="Calibri" w:hAnsi="Calibri"/>
                <w:color w:val="000000"/>
              </w:rPr>
              <w:t>rickets</w:t>
            </w:r>
            <w:commentRangeEnd w:id="966"/>
            <w:r w:rsidR="00E155AE">
              <w:rPr>
                <w:rStyle w:val="CommentReference"/>
              </w:rPr>
              <w:commentReference w:id="966"/>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6.9</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QP7</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-2.5</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proofErr w:type="spellStart"/>
            <w:r w:rsidRPr="00060EA8">
              <w:rPr>
                <w:rFonts w:ascii="Calibri" w:hAnsi="Calibri"/>
                <w:color w:val="000000"/>
              </w:rPr>
              <w:t>Diphacinone</w:t>
            </w:r>
            <w:proofErr w:type="spellEnd"/>
          </w:p>
          <w:p w:rsidR="0020360C" w:rsidRPr="00060EA8" w:rsidRDefault="0020360C" w:rsidP="00CD43A4">
            <w:pPr>
              <w:jc w:val="center"/>
              <w:rPr>
                <w:rFonts w:ascii="Calibri" w:hAnsi="Calibri"/>
                <w:color w:val="000000"/>
              </w:rPr>
            </w:pPr>
            <w:del w:id="967" w:author="RSU" w:date="2017-12-12T15:53:00Z">
              <w:r w:rsidDel="00726AB1">
                <w:rPr>
                  <w:rFonts w:ascii="Calibri" w:hAnsi="Calibri"/>
                  <w:color w:val="000000"/>
                </w:rPr>
                <w:delText>/</w:delText>
              </w:r>
            </w:del>
            <w:ins w:id="968" w:author="RSU" w:date="2017-12-12T15:53:00Z">
              <w:r w:rsidR="00726AB1">
                <w:rPr>
                  <w:rFonts w:ascii="Calibri" w:hAnsi="Calibri"/>
                  <w:color w:val="000000"/>
                </w:rPr>
                <w:t>-</w:t>
              </w:r>
            </w:ins>
            <w:r>
              <w:rPr>
                <w:rFonts w:ascii="Calibri" w:hAnsi="Calibri"/>
                <w:color w:val="000000"/>
              </w:rPr>
              <w:t>crickets &amp; dermal</w:t>
            </w:r>
            <w:ins w:id="969" w:author="Gerry J McChesney" w:date="2018-01-10T18:47:00Z">
              <w:r w:rsidR="00CA78A1">
                <w:rPr>
                  <w:rFonts w:ascii="Calibri" w:hAnsi="Calibri"/>
                  <w:color w:val="000000"/>
                </w:rPr>
                <w:t xml:space="preserve"> exposure</w:t>
              </w:r>
            </w:ins>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due to condition</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42.86%</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QO8</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12.9</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-0.7</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9.6</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8.6</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QP8</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Control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-0.9</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969"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1170" w:type="dxa"/>
            <w:vMerge w:val="restart"/>
            <w:tcBorders>
              <w:top w:val="nil"/>
              <w:left w:val="single" w:sz="4" w:space="0" w:color="auto"/>
              <w:bottom w:val="nil"/>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QO6</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10.8</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QO9</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QP6</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15.4</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13.3</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bl>
    <w:p w:rsidR="00E876E1" w:rsidRDefault="00E876E1" w:rsidP="00E876E1"/>
    <w:p w:rsidR="006D4358" w:rsidRDefault="006D4358">
      <w:pPr>
        <w:spacing w:after="200" w:line="276" w:lineRule="auto"/>
      </w:pPr>
      <w:r>
        <w:br w:type="page"/>
      </w:r>
    </w:p>
    <w:p w:rsidR="00375639" w:rsidRDefault="00375639" w:rsidP="007C21CE">
      <w:proofErr w:type="gramStart"/>
      <w:r>
        <w:lastRenderedPageBreak/>
        <w:t>Table 2.</w:t>
      </w:r>
      <w:proofErr w:type="gramEnd"/>
      <w:r>
        <w:t xml:space="preserve">  </w:t>
      </w:r>
      <w:proofErr w:type="gramStart"/>
      <w:ins w:id="970" w:author="Gerry J McChesney" w:date="2018-01-10T18:48:00Z">
        <w:r w:rsidR="00CA78A1">
          <w:t xml:space="preserve">Results of individual </w:t>
        </w:r>
      </w:ins>
      <w:del w:id="971" w:author="Gerry J McChesney" w:date="2018-01-10T18:48:00Z">
        <w:r w:rsidRPr="00375639" w:rsidDel="00CA78A1">
          <w:delText>Summary</w:delText>
        </w:r>
        <w:r w:rsidDel="00CA78A1">
          <w:delText xml:space="preserve"> of the </w:delText>
        </w:r>
      </w:del>
      <w:proofErr w:type="spellStart"/>
      <w:r w:rsidRPr="00CA78A1">
        <w:rPr>
          <w:i/>
          <w:rPrChange w:id="972" w:author="Gerry J McChesney" w:date="2018-01-10T18:48:00Z">
            <w:rPr/>
          </w:rPrChange>
        </w:rPr>
        <w:t>Batrachoseps</w:t>
      </w:r>
      <w:proofErr w:type="spellEnd"/>
      <w:r>
        <w:t xml:space="preserve"> </w:t>
      </w:r>
      <w:ins w:id="973" w:author="Gerry J McChesney" w:date="2018-01-10T18:48:00Z">
        <w:r w:rsidR="00CA78A1">
          <w:t>from</w:t>
        </w:r>
      </w:ins>
      <w:del w:id="974" w:author="Gerry J McChesney" w:date="2018-01-10T18:48:00Z">
        <w:r w:rsidDel="00CA78A1">
          <w:delText>trial</w:delText>
        </w:r>
      </w:del>
      <w:r>
        <w:t xml:space="preserve"> </w:t>
      </w:r>
      <w:del w:id="975" w:author="Gerry J McChesney" w:date="2018-01-10T18:49:00Z">
        <w:r w:rsidDel="00CA78A1">
          <w:delText>(</w:delText>
        </w:r>
      </w:del>
      <w:r>
        <w:t>Trial 2</w:t>
      </w:r>
      <w:del w:id="976" w:author="Gerry J McChesney" w:date="2018-01-10T18:49:00Z">
        <w:r w:rsidDel="00CA78A1">
          <w:delText>)</w:delText>
        </w:r>
      </w:del>
      <w:r>
        <w:t>.</w:t>
      </w:r>
      <w:proofErr w:type="gramEnd"/>
    </w:p>
    <w:p w:rsidR="00375639" w:rsidRDefault="00375639" w:rsidP="007C21CE"/>
    <w:tbl>
      <w:tblPr>
        <w:tblW w:w="9901" w:type="dxa"/>
        <w:tblInd w:w="-10" w:type="dxa"/>
        <w:tblLook w:val="04A0" w:firstRow="1" w:lastRow="0" w:firstColumn="1" w:lastColumn="0" w:noHBand="0" w:noVBand="1"/>
      </w:tblPr>
      <w:tblGrid>
        <w:gridCol w:w="1675"/>
        <w:gridCol w:w="864"/>
        <w:gridCol w:w="1320"/>
        <w:gridCol w:w="1240"/>
        <w:gridCol w:w="960"/>
        <w:gridCol w:w="788"/>
        <w:gridCol w:w="1282"/>
        <w:gridCol w:w="1000"/>
        <w:gridCol w:w="1079"/>
      </w:tblGrid>
      <w:tr w:rsidR="006D4358" w:rsidRPr="006D4358" w:rsidTr="006D4358">
        <w:trPr>
          <w:trHeight w:val="915"/>
        </w:trPr>
        <w:tc>
          <w:tcPr>
            <w:tcW w:w="13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Treatment</w:t>
            </w:r>
          </w:p>
        </w:tc>
        <w:tc>
          <w:tcPr>
            <w:tcW w:w="864"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Animal ID</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Initial Weight (g)</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Final Weight (g)</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Weight Change (g)</w:t>
            </w:r>
          </w:p>
        </w:tc>
        <w:tc>
          <w:tcPr>
            <w:tcW w:w="788"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Days Until Death</w:t>
            </w:r>
          </w:p>
        </w:tc>
        <w:tc>
          <w:tcPr>
            <w:tcW w:w="1282"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Sloughing Skin</w:t>
            </w:r>
          </w:p>
        </w:tc>
        <w:tc>
          <w:tcPr>
            <w:tcW w:w="100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Sores</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Mortality</w:t>
            </w: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Brodifacoum</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w:t>
            </w:r>
            <w:commentRangeStart w:id="977"/>
            <w:r w:rsidRPr="006D4358">
              <w:rPr>
                <w:rFonts w:ascii="Calibri" w:hAnsi="Calibri"/>
                <w:color w:val="000000"/>
                <w:sz w:val="22"/>
                <w:szCs w:val="22"/>
              </w:rPr>
              <w:t>Crickets</w:t>
            </w:r>
            <w:commentRangeEnd w:id="977"/>
            <w:r w:rsidR="00CA78A1">
              <w:rPr>
                <w:rStyle w:val="CommentReference"/>
              </w:rPr>
              <w:commentReference w:id="977"/>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0.08</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1.17</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QS56</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Brodifacoum</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ins w:id="978" w:author="Gerry J McChesney" w:date="2018-01-10T18:49:00Z">
              <w:r w:rsidR="00CA78A1">
                <w:rPr>
                  <w:rFonts w:ascii="Calibri" w:hAnsi="Calibri"/>
                  <w:color w:val="000000"/>
                  <w:sz w:val="22"/>
                  <w:szCs w:val="22"/>
                </w:rPr>
                <w:t xml:space="preserve"> exposure</w:t>
              </w:r>
            </w:ins>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2</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75.00%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9</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-0.13</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QS57</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0.57</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-0.01</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Diphacinone</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/Crickets</w:t>
            </w:r>
            <w:ins w:id="979" w:author="Gerry J McChesney" w:date="2018-01-10T18:49:00Z">
              <w:r w:rsidR="00CA78A1">
                <w:rPr>
                  <w:rFonts w:ascii="Calibri" w:hAnsi="Calibri"/>
                  <w:color w:val="000000"/>
                  <w:sz w:val="22"/>
                  <w:szCs w:val="22"/>
                </w:rPr>
                <w:t xml:space="preserve"> </w:t>
              </w:r>
              <w:r w:rsidR="00CA78A1">
                <w:rPr>
                  <w:rFonts w:ascii="Calibri" w:hAnsi="Calibri"/>
                  <w:color w:val="000000"/>
                  <w:sz w:val="22"/>
                  <w:szCs w:val="22"/>
                </w:rPr>
                <w:t>exposure</w:t>
              </w:r>
            </w:ins>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0.64</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QS58</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0.61</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Diphacinone</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ins w:id="980" w:author="Gerry J McChesney" w:date="2018-01-10T18:49:00Z">
              <w:r w:rsidR="00CA78A1">
                <w:rPr>
                  <w:rFonts w:ascii="Calibri" w:hAnsi="Calibri"/>
                  <w:color w:val="000000"/>
                  <w:sz w:val="22"/>
                  <w:szCs w:val="22"/>
                </w:rPr>
                <w:t xml:space="preserve"> </w:t>
              </w:r>
              <w:r w:rsidR="00CA78A1">
                <w:rPr>
                  <w:rFonts w:ascii="Calibri" w:hAnsi="Calibri"/>
                  <w:color w:val="000000"/>
                  <w:sz w:val="22"/>
                  <w:szCs w:val="22"/>
                </w:rPr>
                <w:t>exposure</w:t>
              </w:r>
            </w:ins>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0.36</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50.00%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0.09</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QS55</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Control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6</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QO13</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1.86</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0.43</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bl>
    <w:p w:rsidR="009C200F" w:rsidRDefault="009C200F" w:rsidP="00C04614"/>
    <w:p w:rsidR="009C200F" w:rsidRDefault="009C200F" w:rsidP="00C04614"/>
    <w:p w:rsidR="009C200F" w:rsidRDefault="009C200F" w:rsidP="00C04614"/>
    <w:sectPr w:rsidR="009C200F" w:rsidSect="004E2B8D">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Gerry J McChesney" w:date="2018-01-10T18:46:00Z" w:initials="GJM">
    <w:p w:rsidR="00BE3DAC" w:rsidRDefault="00BE3DAC">
      <w:pPr>
        <w:pStyle w:val="CommentText"/>
      </w:pPr>
      <w:r>
        <w:rPr>
          <w:rStyle w:val="CommentReference"/>
        </w:rPr>
        <w:annotationRef/>
      </w:r>
      <w:r>
        <w:t>Funds initially came from DOI to USFWS, which then was obligated to USDA. But agreement is with USFWS.</w:t>
      </w:r>
    </w:p>
  </w:comment>
  <w:comment w:id="12" w:author="Gerry J McChesney" w:date="2018-01-10T18:46:00Z" w:initials="GJM">
    <w:p w:rsidR="00BE3DAC" w:rsidRDefault="00BE3DAC">
      <w:pPr>
        <w:pStyle w:val="CommentText"/>
      </w:pPr>
      <w:r>
        <w:rPr>
          <w:rStyle w:val="CommentReference"/>
        </w:rPr>
        <w:annotationRef/>
      </w:r>
      <w:r>
        <w:t>This is USFWS IAA number. Don’t know if you want to put your IAA number in.</w:t>
      </w:r>
    </w:p>
  </w:comment>
  <w:comment w:id="13" w:author="Gerry J McChesney" w:date="2018-01-10T18:46:00Z" w:initials="GJM">
    <w:p w:rsidR="00A46A62" w:rsidRDefault="00A46A62">
      <w:pPr>
        <w:pStyle w:val="CommentText"/>
      </w:pPr>
      <w:r>
        <w:rPr>
          <w:rStyle w:val="CommentReference"/>
        </w:rPr>
        <w:annotationRef/>
      </w:r>
      <w:r>
        <w:t>Based on the order you have them in.</w:t>
      </w:r>
    </w:p>
  </w:comment>
  <w:comment w:id="17" w:author="Gerry J McChesney" w:date="2018-01-10T18:46:00Z" w:initials="GJM">
    <w:p w:rsidR="00BE3DAC" w:rsidRDefault="00BE3DAC">
      <w:pPr>
        <w:pStyle w:val="CommentText"/>
      </w:pPr>
      <w:r>
        <w:rPr>
          <w:rStyle w:val="CommentReference"/>
        </w:rPr>
        <w:annotationRef/>
      </w:r>
      <w:r>
        <w:t>Make sure to indicate “Draft” until the report is actually final.</w:t>
      </w:r>
    </w:p>
  </w:comment>
  <w:comment w:id="19" w:author="Gerry J McChesney" w:date="2018-01-10T18:46:00Z" w:initials="GJM">
    <w:p w:rsidR="00A46A62" w:rsidRDefault="00A46A62">
      <w:pPr>
        <w:pStyle w:val="CommentText"/>
      </w:pPr>
      <w:r>
        <w:rPr>
          <w:rStyle w:val="CommentReference"/>
        </w:rPr>
        <w:annotationRef/>
      </w:r>
      <w:r>
        <w:t>I?  Only one author.</w:t>
      </w:r>
    </w:p>
  </w:comment>
  <w:comment w:id="29" w:author="Gerry J McChesney" w:date="2018-01-10T18:46:00Z" w:initials="GJM">
    <w:p w:rsidR="00A46A62" w:rsidRDefault="00A46A62">
      <w:pPr>
        <w:pStyle w:val="CommentText"/>
      </w:pPr>
      <w:r>
        <w:rPr>
          <w:rStyle w:val="CommentReference"/>
        </w:rPr>
        <w:annotationRef/>
      </w:r>
      <w:r>
        <w:t>Please provide more information on the major findings. Keep in mind that some readers will only read the abstract, so want to make sure the major points are captured here.</w:t>
      </w:r>
    </w:p>
  </w:comment>
  <w:comment w:id="30" w:author="RSU" w:date="2018-01-10T18:46:00Z" w:initials="RSU">
    <w:p w:rsidR="00BE3DAC" w:rsidRDefault="00BE3DAC">
      <w:pPr>
        <w:pStyle w:val="CommentText"/>
      </w:pPr>
      <w:r>
        <w:rPr>
          <w:rStyle w:val="CommentReference"/>
        </w:rPr>
        <w:annotationRef/>
      </w:r>
      <w:r>
        <w:t xml:space="preserve">Explicitly state the </w:t>
      </w:r>
      <w:proofErr w:type="spellStart"/>
      <w:r>
        <w:t>sublehal</w:t>
      </w:r>
      <w:proofErr w:type="spellEnd"/>
      <w:r>
        <w:t xml:space="preserve"> effects that were observed.</w:t>
      </w:r>
    </w:p>
  </w:comment>
  <w:comment w:id="35" w:author="Gerry J McChesney" w:date="2018-01-10T18:46:00Z" w:initials="GJM">
    <w:p w:rsidR="00281043" w:rsidRDefault="00281043">
      <w:pPr>
        <w:pStyle w:val="CommentText"/>
      </w:pPr>
      <w:r>
        <w:rPr>
          <w:rStyle w:val="CommentReference"/>
        </w:rPr>
        <w:annotationRef/>
      </w:r>
      <w:r>
        <w:t>This is a broad statement. For an opportunistic omnivore, diet likely varies considerably based on habitat and conditions.</w:t>
      </w:r>
    </w:p>
  </w:comment>
  <w:comment w:id="34" w:author="Gerry J McChesney" w:date="2018-01-10T18:46:00Z" w:initials="GJM">
    <w:p w:rsidR="00822C78" w:rsidRDefault="00822C78">
      <w:pPr>
        <w:pStyle w:val="CommentText"/>
      </w:pPr>
      <w:r>
        <w:rPr>
          <w:rStyle w:val="CommentReference"/>
        </w:rPr>
        <w:annotationRef/>
      </w:r>
      <w:r>
        <w:t xml:space="preserve">While this info is interesting, it is not necessary for this report. Suggest revising to more simply describe that there are efforts to eradicate house mice from islands because of their impacts, and that the </w:t>
      </w:r>
      <w:proofErr w:type="spellStart"/>
      <w:r>
        <w:t>Farallon</w:t>
      </w:r>
      <w:proofErr w:type="spellEnd"/>
      <w:r>
        <w:t xml:space="preserve"> Islands National Wildlife Refuge is conducting planning for an eradication (citation: USFWS 2013).</w:t>
      </w:r>
    </w:p>
  </w:comment>
  <w:comment w:id="45" w:author="Gerry J McChesney" w:date="2018-01-10T18:46:00Z" w:initials="GJM">
    <w:p w:rsidR="00E37E4C" w:rsidRDefault="00E37E4C">
      <w:pPr>
        <w:pStyle w:val="CommentText"/>
      </w:pPr>
      <w:r>
        <w:rPr>
          <w:rStyle w:val="CommentReference"/>
        </w:rPr>
        <w:annotationRef/>
      </w:r>
      <w:r>
        <w:rPr>
          <w:lang w:val="en-NZ"/>
        </w:rPr>
        <w:t xml:space="preserve">Please use the Draft EIS for this and related references. </w:t>
      </w:r>
    </w:p>
  </w:comment>
  <w:comment w:id="47" w:author="RSU" w:date="2018-01-10T18:46:00Z" w:initials="RSU">
    <w:p w:rsidR="00BE3DAC" w:rsidRDefault="00BE3DAC">
      <w:pPr>
        <w:pStyle w:val="CommentText"/>
      </w:pPr>
      <w:r>
        <w:rPr>
          <w:rStyle w:val="CommentReference"/>
        </w:rPr>
        <w:annotationRef/>
      </w:r>
      <w:r>
        <w:t>Really there are two reasons: 1) a significant data gap was recognized by the implementing partners and by the public who submitted comments on the DEIS (basic science gap); 2) including the study results in the FEIS to show that the USFWS took reasonable actions to account for uncertainty and justify including/discounting certain mitigation actions.</w:t>
      </w:r>
    </w:p>
    <w:p w:rsidR="00BE3DAC" w:rsidRDefault="00BE3DAC">
      <w:pPr>
        <w:pStyle w:val="CommentText"/>
      </w:pPr>
    </w:p>
    <w:p w:rsidR="00BE3DAC" w:rsidRDefault="00BE3DAC">
      <w:pPr>
        <w:pStyle w:val="CommentText"/>
      </w:pPr>
      <w:r>
        <w:t>It’s a nuance, but I think important.</w:t>
      </w:r>
    </w:p>
  </w:comment>
  <w:comment w:id="52" w:author="Gerry J McChesney" w:date="2018-01-10T18:46:00Z" w:initials="GJM">
    <w:p w:rsidR="00E07463" w:rsidRDefault="00E07463">
      <w:pPr>
        <w:pStyle w:val="CommentText"/>
      </w:pPr>
      <w:r>
        <w:rPr>
          <w:rStyle w:val="CommentReference"/>
        </w:rPr>
        <w:annotationRef/>
      </w:r>
      <w:r>
        <w:t>John’s (RSU) points are good but I don’t think they need to be described here.</w:t>
      </w:r>
    </w:p>
  </w:comment>
  <w:comment w:id="57" w:author="Gerry J McChesney" w:date="2018-01-10T18:46:00Z" w:initials="GJM">
    <w:p w:rsidR="005047A8" w:rsidRDefault="005047A8">
      <w:pPr>
        <w:pStyle w:val="CommentText"/>
      </w:pPr>
      <w:r>
        <w:rPr>
          <w:rStyle w:val="CommentReference"/>
        </w:rPr>
        <w:annotationRef/>
      </w:r>
      <w:r>
        <w:t>This would be a good place to state what the concern is with non-target exposure to rodenticides and what the knowledge base is for rodenticide impacts to salamanders. In other words, why this study desired?</w:t>
      </w:r>
    </w:p>
  </w:comment>
  <w:comment w:id="91" w:author="Gerry J McChesney" w:date="2018-01-10T18:46:00Z" w:initials="GJM">
    <w:p w:rsidR="007241DF" w:rsidRDefault="007241DF">
      <w:pPr>
        <w:pStyle w:val="CommentText"/>
      </w:pPr>
      <w:r>
        <w:rPr>
          <w:rStyle w:val="CommentReference"/>
        </w:rPr>
        <w:annotationRef/>
      </w:r>
      <w:r>
        <w:t>Suggest modifying document like this throughout.</w:t>
      </w:r>
    </w:p>
  </w:comment>
  <w:comment w:id="97" w:author="Gerry J McChesney" w:date="2018-01-10T18:46:00Z" w:initials="GJM">
    <w:p w:rsidR="007241DF" w:rsidRDefault="007241DF">
      <w:pPr>
        <w:pStyle w:val="CommentText"/>
      </w:pPr>
      <w:r>
        <w:rPr>
          <w:rStyle w:val="CommentReference"/>
        </w:rPr>
        <w:annotationRef/>
      </w:r>
      <w:r>
        <w:t>Was this alwa</w:t>
      </w:r>
      <w:r w:rsidR="005047A8">
        <w:t xml:space="preserve">ys the case? Weren’t some crickets dusted with rodenticide pellets? </w:t>
      </w:r>
    </w:p>
  </w:comment>
  <w:comment w:id="100" w:author="RSU" w:date="2018-01-10T18:46:00Z" w:initials="RSU">
    <w:p w:rsidR="00BE3DAC" w:rsidRDefault="00BE3DAC">
      <w:pPr>
        <w:pStyle w:val="CommentText"/>
      </w:pPr>
      <w:r>
        <w:rPr>
          <w:rStyle w:val="CommentReference"/>
        </w:rPr>
        <w:annotationRef/>
      </w:r>
      <w:r>
        <w:t xml:space="preserve">This is confusing. Do you mean paper towels soaked in rodenticide-contaminated water? Or were there dishes of water containing rodenticide residues? </w:t>
      </w:r>
    </w:p>
  </w:comment>
  <w:comment w:id="102" w:author="Gerry J McChesney" w:date="2018-01-10T18:46:00Z" w:initials="GJM">
    <w:p w:rsidR="008400CA" w:rsidRDefault="008400CA">
      <w:pPr>
        <w:pStyle w:val="CommentText"/>
      </w:pPr>
      <w:r>
        <w:rPr>
          <w:rStyle w:val="CommentReference"/>
        </w:rPr>
        <w:annotationRef/>
      </w:r>
      <w:r>
        <w:t xml:space="preserve">Please describe why these forms of exposure were chosen. How does it relate to potential exposure in an eradication? </w:t>
      </w:r>
    </w:p>
  </w:comment>
  <w:comment w:id="114" w:author="RSU" w:date="2018-01-10T18:46:00Z" w:initials="RSU">
    <w:p w:rsidR="00BE3DAC" w:rsidRDefault="00BE3DAC">
      <w:pPr>
        <w:pStyle w:val="CommentText"/>
      </w:pPr>
      <w:r>
        <w:rPr>
          <w:rStyle w:val="CommentReference"/>
        </w:rPr>
        <w:annotationRef/>
      </w:r>
      <w:r>
        <w:t>Are we intentionally leaving out Vance’s name?</w:t>
      </w:r>
    </w:p>
  </w:comment>
  <w:comment w:id="118" w:author="Gerry J McChesney" w:date="2018-01-10T18:46:00Z" w:initials="GJM">
    <w:p w:rsidR="00D229CD" w:rsidRDefault="00D229CD">
      <w:pPr>
        <w:pStyle w:val="CommentText"/>
      </w:pPr>
      <w:r>
        <w:rPr>
          <w:rStyle w:val="CommentReference"/>
        </w:rPr>
        <w:annotationRef/>
      </w:r>
      <w:r>
        <w:t xml:space="preserve">He had to get a separate permit for this work. Suggest deleting this here and stating in the Acknowledgements that permits for salamander capture, maintenance and transport were obtained by Dr. Vance </w:t>
      </w:r>
      <w:proofErr w:type="spellStart"/>
      <w:r>
        <w:t>Vredenburg</w:t>
      </w:r>
      <w:proofErr w:type="spellEnd"/>
      <w:r>
        <w:t xml:space="preserve"> (include permit number – will have to get that).</w:t>
      </w:r>
    </w:p>
  </w:comment>
  <w:comment w:id="131" w:author="Gerry J McChesney" w:date="2018-01-10T18:46:00Z" w:initials="GJM">
    <w:p w:rsidR="00D229CD" w:rsidRDefault="00D229CD">
      <w:pPr>
        <w:pStyle w:val="CommentText"/>
      </w:pPr>
      <w:r>
        <w:rPr>
          <w:rStyle w:val="CommentReference"/>
        </w:rPr>
        <w:annotationRef/>
      </w:r>
      <w:r>
        <w:t xml:space="preserve">Not “protected” in the sense of being an ESA species or Migratory Bird. Endemic and rare are the reasons we did not want to use them for the study. </w:t>
      </w:r>
    </w:p>
  </w:comment>
  <w:comment w:id="130" w:author="Gerry J McChesney" w:date="2018-01-10T18:46:00Z" w:initials="GJM">
    <w:p w:rsidR="007554E1" w:rsidRDefault="00D229CD">
      <w:pPr>
        <w:pStyle w:val="CommentText"/>
      </w:pPr>
      <w:r>
        <w:rPr>
          <w:rStyle w:val="CommentReference"/>
        </w:rPr>
        <w:annotationRef/>
      </w:r>
      <w:r>
        <w:t xml:space="preserve">I would state </w:t>
      </w:r>
      <w:r w:rsidR="00163ECB">
        <w:t xml:space="preserve">at </w:t>
      </w:r>
      <w:r>
        <w:t xml:space="preserve">the beginning of the paragraph that the species of concern, </w:t>
      </w:r>
      <w:proofErr w:type="spellStart"/>
      <w:r>
        <w:t>Farallon</w:t>
      </w:r>
      <w:proofErr w:type="spellEnd"/>
      <w:r>
        <w:t xml:space="preserve"> arboreal salamander, </w:t>
      </w:r>
      <w:r w:rsidR="00163ECB">
        <w:t xml:space="preserve">was not used for the study because of their endemic and rare status. Instead, we </w:t>
      </w:r>
      <w:proofErr w:type="spellStart"/>
      <w:r w:rsidR="00163ECB">
        <w:t>seeked</w:t>
      </w:r>
      <w:proofErr w:type="spellEnd"/>
      <w:r w:rsidR="00163ECB">
        <w:t xml:space="preserve"> more abundant but closely related populations or species with similar life history characteristics that could be used as surrogates. </w:t>
      </w:r>
    </w:p>
    <w:p w:rsidR="007554E1" w:rsidRDefault="007554E1">
      <w:pPr>
        <w:pStyle w:val="CommentText"/>
      </w:pPr>
    </w:p>
    <w:p w:rsidR="00D229CD" w:rsidRPr="007554E1" w:rsidRDefault="00163ECB">
      <w:pPr>
        <w:pStyle w:val="CommentText"/>
      </w:pPr>
      <w:r>
        <w:t xml:space="preserve">Initial </w:t>
      </w:r>
      <w:proofErr w:type="gramStart"/>
      <w:r>
        <w:t>preference  was</w:t>
      </w:r>
      <w:proofErr w:type="gramEnd"/>
      <w:r>
        <w:t xml:space="preserve"> to use </w:t>
      </w:r>
      <w:proofErr w:type="spellStart"/>
      <w:r w:rsidR="007554E1" w:rsidRPr="007554E1">
        <w:rPr>
          <w:i/>
        </w:rPr>
        <w:t>Aneides</w:t>
      </w:r>
      <w:proofErr w:type="spellEnd"/>
      <w:r w:rsidR="007554E1">
        <w:t xml:space="preserve"> </w:t>
      </w:r>
      <w:r>
        <w:t xml:space="preserve">from </w:t>
      </w:r>
      <w:r w:rsidR="007554E1">
        <w:t xml:space="preserve">the </w:t>
      </w:r>
      <w:r>
        <w:t>California mainland population, but experts felt it would be difficult to capture enough to satisfy our sample size needs</w:t>
      </w:r>
      <w:r w:rsidR="007554E1">
        <w:t xml:space="preserve"> (please describe the initial sample size goal)</w:t>
      </w:r>
      <w:r>
        <w:t xml:space="preserve">. </w:t>
      </w:r>
      <w:r w:rsidR="007554E1">
        <w:t xml:space="preserve">Based on expert opinion, we then decided to use </w:t>
      </w:r>
      <w:proofErr w:type="spellStart"/>
      <w:r w:rsidR="007554E1" w:rsidRPr="0066370C">
        <w:rPr>
          <w:i/>
        </w:rPr>
        <w:t>Ensatina</w:t>
      </w:r>
      <w:proofErr w:type="spellEnd"/>
      <w:r w:rsidR="007554E1" w:rsidRPr="0066370C">
        <w:rPr>
          <w:i/>
        </w:rPr>
        <w:t xml:space="preserve"> </w:t>
      </w:r>
      <w:proofErr w:type="spellStart"/>
      <w:r w:rsidR="007554E1" w:rsidRPr="0066370C">
        <w:rPr>
          <w:i/>
        </w:rPr>
        <w:t>eschschol</w:t>
      </w:r>
      <w:r w:rsidR="007554E1">
        <w:rPr>
          <w:i/>
        </w:rPr>
        <w:t>t</w:t>
      </w:r>
      <w:r w:rsidR="007554E1" w:rsidRPr="0066370C">
        <w:rPr>
          <w:i/>
        </w:rPr>
        <w:t>zii</w:t>
      </w:r>
      <w:proofErr w:type="spellEnd"/>
      <w:r w:rsidR="007554E1">
        <w:t xml:space="preserve"> as our main study species, with a smaller sample of</w:t>
      </w:r>
      <w:r w:rsidR="007554E1" w:rsidRPr="007554E1">
        <w:rPr>
          <w:i/>
        </w:rPr>
        <w:t xml:space="preserve"> </w:t>
      </w:r>
      <w:proofErr w:type="spellStart"/>
      <w:r w:rsidR="007554E1" w:rsidRPr="007554E1">
        <w:rPr>
          <w:i/>
        </w:rPr>
        <w:t>Aneides</w:t>
      </w:r>
      <w:proofErr w:type="spellEnd"/>
      <w:r w:rsidR="007554E1">
        <w:t xml:space="preserve"> for comparison. Then, as you stated, when </w:t>
      </w:r>
      <w:proofErr w:type="spellStart"/>
      <w:r w:rsidR="007554E1">
        <w:t>ensatina</w:t>
      </w:r>
      <w:proofErr w:type="spellEnd"/>
      <w:r w:rsidR="007554E1">
        <w:t xml:space="preserve"> proved difficult to find and capture, we </w:t>
      </w:r>
      <w:r w:rsidR="00F13106">
        <w:t>added</w:t>
      </w:r>
      <w:r w:rsidR="007554E1">
        <w:t xml:space="preserve"> </w:t>
      </w:r>
      <w:proofErr w:type="spellStart"/>
      <w:r w:rsidR="007554E1">
        <w:rPr>
          <w:i/>
        </w:rPr>
        <w:t>Batrachoseps</w:t>
      </w:r>
      <w:proofErr w:type="spellEnd"/>
      <w:r w:rsidR="007554E1">
        <w:t xml:space="preserve">. Both </w:t>
      </w:r>
      <w:proofErr w:type="spellStart"/>
      <w:r w:rsidR="007554E1">
        <w:t>Ensatina</w:t>
      </w:r>
      <w:proofErr w:type="spellEnd"/>
      <w:r w:rsidR="007554E1">
        <w:t xml:space="preserve"> and </w:t>
      </w:r>
      <w:proofErr w:type="spellStart"/>
      <w:r w:rsidR="007554E1">
        <w:t>Batrachoseps</w:t>
      </w:r>
      <w:proofErr w:type="spellEnd"/>
      <w:r w:rsidR="007554E1">
        <w:t xml:space="preserve"> are closely related to </w:t>
      </w:r>
      <w:proofErr w:type="spellStart"/>
      <w:r w:rsidR="007554E1">
        <w:t>Aneides</w:t>
      </w:r>
      <w:proofErr w:type="spellEnd"/>
      <w:r w:rsidR="007554E1">
        <w:t xml:space="preserve"> (please reference</w:t>
      </w:r>
      <w:r w:rsidR="00F13106">
        <w:t xml:space="preserve"> </w:t>
      </w:r>
      <w:proofErr w:type="spellStart"/>
      <w:r w:rsidR="00F13106" w:rsidRPr="00F13106">
        <w:t>Vieites</w:t>
      </w:r>
      <w:proofErr w:type="spellEnd"/>
      <w:r w:rsidR="00F13106" w:rsidRPr="00F13106">
        <w:t xml:space="preserve"> et al 201</w:t>
      </w:r>
      <w:r w:rsidR="00F13106">
        <w:t>1).</w:t>
      </w:r>
      <w:r w:rsidR="007554E1">
        <w:t xml:space="preserve"> </w:t>
      </w:r>
    </w:p>
  </w:comment>
  <w:comment w:id="122" w:author="RSU" w:date="2018-01-10T18:46:00Z" w:initials="RSU">
    <w:p w:rsidR="00BE3DAC" w:rsidRDefault="00BE3DAC">
      <w:pPr>
        <w:pStyle w:val="CommentText"/>
      </w:pPr>
      <w:r>
        <w:rPr>
          <w:rStyle w:val="CommentReference"/>
        </w:rPr>
        <w:annotationRef/>
      </w:r>
      <w:r>
        <w:t xml:space="preserve">This is fine as written, but you might consider writing like the following: 1) We tested the following species …2) They were chosen because…. Behavioral, physiological, and genetic similarity to species of interest… 3) Samples sizes for </w:t>
      </w:r>
      <w:proofErr w:type="spellStart"/>
      <w:r>
        <w:t>Ensatina</w:t>
      </w:r>
      <w:proofErr w:type="spellEnd"/>
      <w:r>
        <w:t xml:space="preserve"> and </w:t>
      </w:r>
      <w:proofErr w:type="spellStart"/>
      <w:r>
        <w:t>Aneides</w:t>
      </w:r>
      <w:proofErr w:type="spellEnd"/>
      <w:r>
        <w:t xml:space="preserve"> were limited, so </w:t>
      </w:r>
      <w:proofErr w:type="spellStart"/>
      <w:r>
        <w:t>Batrachoseps</w:t>
      </w:r>
      <w:proofErr w:type="spellEnd"/>
      <w:r>
        <w:t xml:space="preserve"> was added to the study b/c it is more readily available, samples sizes, etc., yet still has a similar life history to the species of concern</w:t>
      </w:r>
    </w:p>
  </w:comment>
  <w:comment w:id="141" w:author="Gerry J McChesney" w:date="2018-01-10T18:46:00Z" w:initials="GJM">
    <w:p w:rsidR="00771D2F" w:rsidRDefault="00771D2F">
      <w:pPr>
        <w:pStyle w:val="CommentText"/>
      </w:pPr>
      <w:r>
        <w:rPr>
          <w:rStyle w:val="CommentReference"/>
        </w:rPr>
        <w:annotationRef/>
      </w:r>
      <w:r>
        <w:t xml:space="preserve">Describe what and how the salamanders were fed. Why were crickets chosen? Why kind of crickets and where did crickets come from? </w:t>
      </w:r>
    </w:p>
  </w:comment>
  <w:comment w:id="140" w:author="RSU" w:date="2018-01-10T18:46:00Z" w:initials="RSU">
    <w:p w:rsidR="00BE3DAC" w:rsidRDefault="00BE3DAC">
      <w:pPr>
        <w:pStyle w:val="CommentText"/>
      </w:pPr>
      <w:r>
        <w:rPr>
          <w:rStyle w:val="CommentReference"/>
        </w:rPr>
        <w:annotationRef/>
      </w:r>
      <w:r>
        <w:t>True? This is an important point since you don’t want to be testing sick animals.</w:t>
      </w:r>
    </w:p>
  </w:comment>
  <w:comment w:id="144" w:author="Gerry J McChesney" w:date="2018-01-10T18:46:00Z" w:initials="GJM">
    <w:p w:rsidR="005F737B" w:rsidRDefault="005F737B">
      <w:pPr>
        <w:pStyle w:val="CommentText"/>
      </w:pPr>
      <w:r>
        <w:rPr>
          <w:rStyle w:val="CommentReference"/>
        </w:rPr>
        <w:annotationRef/>
      </w:r>
      <w:r>
        <w:t xml:space="preserve">Would be very helpful to first describe what was originally intended for the study, including treatment groups and sample sizes. Then describe what was actually done given the issues with salamander collections. </w:t>
      </w:r>
    </w:p>
    <w:p w:rsidR="006D4BE4" w:rsidRDefault="006D4BE4">
      <w:pPr>
        <w:pStyle w:val="CommentText"/>
      </w:pPr>
      <w:r>
        <w:t>Can you also describe that the goal was to provide ver</w:t>
      </w:r>
      <w:r w:rsidR="00CA78A1">
        <w:t>y high doses of exposure, considerably greater than the salamand</w:t>
      </w:r>
      <w:r w:rsidR="00CA78A1">
        <w:t>ers would experience in an erad</w:t>
      </w:r>
      <w:r w:rsidR="00CA78A1">
        <w:t>ication. Stating this up front is important.</w:t>
      </w:r>
    </w:p>
  </w:comment>
  <w:comment w:id="145" w:author="RSU" w:date="2018-01-10T18:46:00Z" w:initials="RSU">
    <w:p w:rsidR="00BE3DAC" w:rsidRDefault="00BE3DAC">
      <w:pPr>
        <w:pStyle w:val="CommentText"/>
      </w:pPr>
      <w:r>
        <w:rPr>
          <w:rStyle w:val="CommentReference"/>
        </w:rPr>
        <w:annotationRef/>
      </w:r>
      <w:r>
        <w:t xml:space="preserve">Specific formulation should be listed. For example, I’m assuming you used </w:t>
      </w:r>
      <w:r w:rsidRPr="00043EA6">
        <w:t>Brodifacoum-25D Conservation</w:t>
      </w:r>
      <w:r>
        <w:t xml:space="preserve"> and </w:t>
      </w:r>
      <w:r w:rsidRPr="00043EA6">
        <w:t>Diphacinone-50 Conservation</w:t>
      </w:r>
      <w:r>
        <w:t>.</w:t>
      </w:r>
    </w:p>
    <w:p w:rsidR="00BE3DAC" w:rsidRDefault="00BE3DAC">
      <w:pPr>
        <w:pStyle w:val="CommentText"/>
      </w:pPr>
    </w:p>
    <w:p w:rsidR="00BE3DAC" w:rsidRDefault="00BE3DAC">
      <w:pPr>
        <w:pStyle w:val="CommentText"/>
      </w:pPr>
      <w:r>
        <w:t>Something needs to be stated about the bait. Where was it purchased/acquired from? What was the manufacturing data of the bait?</w:t>
      </w:r>
    </w:p>
  </w:comment>
  <w:comment w:id="151" w:author="Gerry J McChesney" w:date="2018-01-10T18:46:00Z" w:initials="GJM">
    <w:p w:rsidR="005F737B" w:rsidRDefault="005F737B">
      <w:pPr>
        <w:pStyle w:val="CommentText"/>
      </w:pPr>
      <w:r>
        <w:rPr>
          <w:rStyle w:val="CommentReference"/>
        </w:rPr>
        <w:annotationRef/>
      </w:r>
      <w:r>
        <w:t>State the species names. “First two species” is confusing.</w:t>
      </w:r>
    </w:p>
  </w:comment>
  <w:comment w:id="160" w:author="RSU" w:date="2018-01-10T18:46:00Z" w:initials="RSU">
    <w:p w:rsidR="00BE3DAC" w:rsidRDefault="00BE3DAC">
      <w:pPr>
        <w:pStyle w:val="CommentText"/>
      </w:pPr>
      <w:r>
        <w:rPr>
          <w:rStyle w:val="CommentReference"/>
        </w:rPr>
        <w:annotationRef/>
      </w:r>
      <w:r>
        <w:t xml:space="preserve">Not a vehicle control </w:t>
      </w:r>
      <w:r w:rsidRPr="00627022">
        <w:t>(bait only with no rodenticide)</w:t>
      </w:r>
      <w:r>
        <w:t>, correct?</w:t>
      </w:r>
    </w:p>
  </w:comment>
  <w:comment w:id="167" w:author="RSU" w:date="2018-01-10T18:46:00Z" w:initials="RSU">
    <w:p w:rsidR="00BE3DAC" w:rsidRDefault="00BE3DAC">
      <w:pPr>
        <w:pStyle w:val="CommentText"/>
      </w:pPr>
      <w:r>
        <w:rPr>
          <w:rStyle w:val="CommentReference"/>
        </w:rPr>
        <w:annotationRef/>
      </w:r>
      <w:r>
        <w:t>A little confusing to me at first. I was expecting you to explain Trial 1 and then explain Trial 2.</w:t>
      </w:r>
    </w:p>
  </w:comment>
  <w:comment w:id="169" w:author="Gerry J McChesney" w:date="2018-01-10T18:46:00Z" w:initials="GJM">
    <w:p w:rsidR="00771D2F" w:rsidRDefault="00771D2F">
      <w:pPr>
        <w:pStyle w:val="CommentText"/>
      </w:pPr>
      <w:r>
        <w:rPr>
          <w:rStyle w:val="CommentReference"/>
        </w:rPr>
        <w:annotationRef/>
      </w:r>
      <w:r>
        <w:t>Again, please change throughout to avoid using descriptions like “third species” to avoid confusion.</w:t>
      </w:r>
    </w:p>
  </w:comment>
  <w:comment w:id="168" w:author="RSU" w:date="2018-01-10T18:46:00Z" w:initials="RSU">
    <w:p w:rsidR="00BE3DAC" w:rsidRDefault="00BE3DAC">
      <w:pPr>
        <w:pStyle w:val="CommentText"/>
      </w:pPr>
      <w:r>
        <w:rPr>
          <w:rStyle w:val="CommentReference"/>
        </w:rPr>
        <w:annotationRef/>
      </w:r>
      <w:r>
        <w:t xml:space="preserve">Easier to read if you just state what you did do. You can simply state that sample sizes were uneven for whatever reason. </w:t>
      </w:r>
    </w:p>
  </w:comment>
  <w:comment w:id="174" w:author="Gerry J McChesney" w:date="2018-01-10T18:46:00Z" w:initials="GJM">
    <w:p w:rsidR="00AE412A" w:rsidRDefault="00AE412A">
      <w:pPr>
        <w:pStyle w:val="CommentText"/>
      </w:pPr>
      <w:r>
        <w:rPr>
          <w:rStyle w:val="CommentReference"/>
        </w:rPr>
        <w:annotationRef/>
      </w:r>
      <w:r>
        <w:t>How many? After what period of time?</w:t>
      </w:r>
    </w:p>
  </w:comment>
  <w:comment w:id="173" w:author="RSU" w:date="2018-01-10T18:46:00Z" w:initials="RSU">
    <w:p w:rsidR="00BE3DAC" w:rsidRDefault="00BE3DAC">
      <w:pPr>
        <w:pStyle w:val="CommentText"/>
      </w:pPr>
      <w:r>
        <w:rPr>
          <w:rStyle w:val="CommentReference"/>
        </w:rPr>
        <w:annotationRef/>
      </w:r>
      <w:r>
        <w:t>I wouldn’t even mention this. It’s an artifact. Just state what you actually did (the next sentence).</w:t>
      </w:r>
    </w:p>
  </w:comment>
  <w:comment w:id="175" w:author="Gerry J McChesney" w:date="2018-01-10T18:46:00Z" w:initials="GJM">
    <w:p w:rsidR="00AE412A" w:rsidRDefault="00AE412A">
      <w:pPr>
        <w:pStyle w:val="CommentText"/>
      </w:pPr>
      <w:r>
        <w:rPr>
          <w:rStyle w:val="CommentReference"/>
        </w:rPr>
        <w:annotationRef/>
      </w:r>
      <w:r>
        <w:t>Not sure previous sentence should be deleted. It does provide the reason for modifying the protocol.</w:t>
      </w:r>
    </w:p>
  </w:comment>
  <w:comment w:id="176" w:author="Gerry J McChesney" w:date="2018-01-10T18:46:00Z" w:initials="GJM">
    <w:p w:rsidR="00AE412A" w:rsidRDefault="00AE412A">
      <w:pPr>
        <w:pStyle w:val="CommentText"/>
      </w:pPr>
      <w:r>
        <w:rPr>
          <w:rStyle w:val="CommentReference"/>
        </w:rPr>
        <w:annotationRef/>
      </w:r>
      <w:r>
        <w:t>I assume this was instead of feeding pellets to the crickets. If so, be state that for clarification. Also, state how this compares to providing crickets that had fed on pellets to the salamanders.  I assume you believe it is comparable.</w:t>
      </w:r>
    </w:p>
  </w:comment>
  <w:comment w:id="178" w:author="Gerry J McChesney" w:date="2018-01-10T18:46:00Z" w:initials="GJM">
    <w:p w:rsidR="006D4BE4" w:rsidRDefault="006D4BE4">
      <w:pPr>
        <w:pStyle w:val="CommentText"/>
      </w:pPr>
      <w:r>
        <w:rPr>
          <w:rStyle w:val="CommentReference"/>
        </w:rPr>
        <w:annotationRef/>
      </w:r>
      <w:r>
        <w:t>Clarifying, in case you decide to leave this sentence in.</w:t>
      </w:r>
    </w:p>
  </w:comment>
  <w:comment w:id="182" w:author="Gerry J McChesney" w:date="2018-01-10T18:46:00Z" w:initials="GJM">
    <w:p w:rsidR="00AE412A" w:rsidRDefault="00AE412A">
      <w:pPr>
        <w:pStyle w:val="CommentText"/>
      </w:pPr>
      <w:r>
        <w:rPr>
          <w:rStyle w:val="CommentReference"/>
        </w:rPr>
        <w:annotationRef/>
      </w:r>
      <w:r>
        <w:t>How many? What was protocol for feeding them? If they ate all the crickets, were they given more? Please describe.</w:t>
      </w:r>
    </w:p>
  </w:comment>
  <w:comment w:id="181" w:author="RSU" w:date="2018-01-10T18:46:00Z" w:initials="RSU">
    <w:p w:rsidR="00BE3DAC" w:rsidRDefault="00BE3DAC">
      <w:pPr>
        <w:pStyle w:val="CommentText"/>
      </w:pPr>
      <w:r>
        <w:rPr>
          <w:rStyle w:val="CommentReference"/>
        </w:rPr>
        <w:annotationRef/>
      </w:r>
      <w:r>
        <w:t>Do you mean salamanders were given crickets twice weekly?</w:t>
      </w:r>
    </w:p>
  </w:comment>
  <w:comment w:id="198" w:author="RSU" w:date="2018-01-10T18:46:00Z" w:initials="RSU">
    <w:p w:rsidR="00BE3DAC" w:rsidRDefault="00BE3DAC">
      <w:pPr>
        <w:pStyle w:val="CommentText"/>
      </w:pPr>
      <w:r>
        <w:rPr>
          <w:rStyle w:val="CommentReference"/>
        </w:rPr>
        <w:annotationRef/>
      </w:r>
      <w:r>
        <w:t>How many pellets were used per cage? Was this consistent across cages? What was the total mass of bait used per cage? Total dose of rodenticide per cage can be calculated if you know the pellet mass or number.</w:t>
      </w:r>
    </w:p>
  </w:comment>
  <w:comment w:id="208" w:author="Gerry J McChesney" w:date="2018-01-10T18:46:00Z" w:initials="GJM">
    <w:p w:rsidR="006D4BE4" w:rsidRDefault="006D4BE4">
      <w:pPr>
        <w:pStyle w:val="CommentText"/>
      </w:pPr>
      <w:r>
        <w:rPr>
          <w:rStyle w:val="CommentReference"/>
        </w:rPr>
        <w:annotationRef/>
      </w:r>
      <w:r>
        <w:t>Can you then reiterate that this study design provided a very high level of exposure</w:t>
      </w:r>
      <w:r w:rsidR="00CA78A1">
        <w:t>.</w:t>
      </w:r>
    </w:p>
  </w:comment>
  <w:comment w:id="211" w:author="Gerry J McChesney" w:date="2018-01-10T18:46:00Z" w:initials="GJM">
    <w:p w:rsidR="004A07E1" w:rsidRDefault="004A07E1">
      <w:pPr>
        <w:pStyle w:val="CommentText"/>
      </w:pPr>
      <w:r>
        <w:rPr>
          <w:rStyle w:val="CommentReference"/>
        </w:rPr>
        <w:annotationRef/>
      </w:r>
      <w:r>
        <w:t>One reason why protocol for feeding needs to be described. Need to understand this better.</w:t>
      </w:r>
    </w:p>
  </w:comment>
  <w:comment w:id="212" w:author="Gerry J McChesney" w:date="2018-01-10T18:46:00Z" w:initials="GJM">
    <w:p w:rsidR="004A07E1" w:rsidRDefault="004A07E1">
      <w:pPr>
        <w:pStyle w:val="CommentText"/>
      </w:pPr>
      <w:r>
        <w:rPr>
          <w:rStyle w:val="CommentReference"/>
        </w:rPr>
        <w:annotationRef/>
      </w:r>
      <w:r>
        <w:t>How?</w:t>
      </w:r>
    </w:p>
  </w:comment>
  <w:comment w:id="215" w:author="Gerry J McChesney" w:date="2018-01-10T18:46:00Z" w:initials="GJM">
    <w:p w:rsidR="004A07E1" w:rsidRDefault="004A07E1">
      <w:pPr>
        <w:pStyle w:val="CommentText"/>
      </w:pPr>
      <w:r>
        <w:rPr>
          <w:rStyle w:val="CommentReference"/>
        </w:rPr>
        <w:annotationRef/>
      </w:r>
      <w:r>
        <w:t>Reference?</w:t>
      </w:r>
    </w:p>
  </w:comment>
  <w:comment w:id="222" w:author="Gerry J McChesney" w:date="2018-01-10T18:46:00Z" w:initials="GJM">
    <w:p w:rsidR="004A07E1" w:rsidRDefault="004A07E1">
      <w:pPr>
        <w:pStyle w:val="CommentText"/>
      </w:pPr>
      <w:r>
        <w:rPr>
          <w:rStyle w:val="CommentReference"/>
        </w:rPr>
        <w:annotationRef/>
      </w:r>
      <w:r>
        <w:t>I assume that’s you. If so, maybe state it as “study author” to be more clear.</w:t>
      </w:r>
    </w:p>
  </w:comment>
  <w:comment w:id="234" w:author="Gerry J McChesney" w:date="2018-01-10T18:46:00Z" w:initials="GJM">
    <w:p w:rsidR="004A07E1" w:rsidRDefault="004A07E1">
      <w:pPr>
        <w:pStyle w:val="CommentText"/>
      </w:pPr>
      <w:r>
        <w:rPr>
          <w:rStyle w:val="CommentReference"/>
        </w:rPr>
        <w:annotationRef/>
      </w:r>
      <w:r>
        <w:t>I assume that’s what you mean.</w:t>
      </w:r>
    </w:p>
  </w:comment>
  <w:comment w:id="270" w:author="Gerry J McChesney" w:date="2018-01-10T18:46:00Z" w:initials="GJM">
    <w:p w:rsidR="004A07E1" w:rsidRDefault="004A07E1">
      <w:pPr>
        <w:pStyle w:val="CommentText"/>
      </w:pPr>
      <w:r>
        <w:rPr>
          <w:rStyle w:val="CommentReference"/>
        </w:rPr>
        <w:annotationRef/>
      </w:r>
      <w:r>
        <w:t>?</w:t>
      </w:r>
    </w:p>
  </w:comment>
  <w:comment w:id="297" w:author="Gerry J McChesney" w:date="2018-01-10T18:46:00Z" w:initials="GJM">
    <w:p w:rsidR="004A07E1" w:rsidRDefault="004A07E1">
      <w:pPr>
        <w:pStyle w:val="CommentText"/>
      </w:pPr>
      <w:r>
        <w:rPr>
          <w:rStyle w:val="CommentReference"/>
        </w:rPr>
        <w:annotationRef/>
      </w:r>
      <w:r>
        <w:t xml:space="preserve">All, or a sample of each species. What about </w:t>
      </w:r>
      <w:proofErr w:type="spellStart"/>
      <w:r>
        <w:t>Batrachoseps</w:t>
      </w:r>
      <w:proofErr w:type="spellEnd"/>
      <w:r>
        <w:t>?</w:t>
      </w:r>
    </w:p>
  </w:comment>
  <w:comment w:id="321" w:author="Gerry J McChesney" w:date="2018-01-10T18:46:00Z" w:initials="GJM">
    <w:p w:rsidR="00F64DF2" w:rsidRDefault="00F64DF2">
      <w:pPr>
        <w:pStyle w:val="CommentText"/>
      </w:pPr>
      <w:r>
        <w:rPr>
          <w:rStyle w:val="CommentReference"/>
        </w:rPr>
        <w:annotationRef/>
      </w:r>
      <w:r>
        <w:t>Wondering if paragraphs 1 and 2 belong in Methods.</w:t>
      </w:r>
    </w:p>
  </w:comment>
  <w:comment w:id="360" w:author="RSU" w:date="2018-01-10T18:46:00Z" w:initials="RSU">
    <w:p w:rsidR="00BE3DAC" w:rsidRDefault="00BE3DAC">
      <w:pPr>
        <w:pStyle w:val="CommentText"/>
      </w:pPr>
      <w:r>
        <w:rPr>
          <w:rStyle w:val="CommentReference"/>
        </w:rPr>
        <w:annotationRef/>
      </w:r>
      <w:r>
        <w:t>This is anecdotal. Do you have any data to support this hypothesis? It’s a potentially important point that was not tested in the control group.</w:t>
      </w:r>
    </w:p>
  </w:comment>
  <w:comment w:id="365" w:author="RSU" w:date="2018-01-10T18:46:00Z" w:initials="RSU">
    <w:p w:rsidR="00BE3DAC" w:rsidRDefault="00BE3DAC">
      <w:pPr>
        <w:pStyle w:val="CommentText"/>
      </w:pPr>
      <w:r>
        <w:rPr>
          <w:rStyle w:val="CommentReference"/>
        </w:rPr>
        <w:annotationRef/>
      </w:r>
      <w:r>
        <w:t>Seems like there were differences both within and among groups.</w:t>
      </w:r>
    </w:p>
  </w:comment>
  <w:comment w:id="384" w:author="Gerry J McChesney" w:date="2018-01-10T18:46:00Z" w:initials="GJM">
    <w:p w:rsidR="008F5759" w:rsidRDefault="008F5759">
      <w:pPr>
        <w:pStyle w:val="CommentText"/>
      </w:pPr>
      <w:r>
        <w:rPr>
          <w:rStyle w:val="CommentReference"/>
        </w:rPr>
        <w:annotationRef/>
      </w:r>
      <w:r>
        <w:t xml:space="preserve">“Apparent” increase? I assume you did not statistically test whether consumption increased. I wonder how variable </w:t>
      </w:r>
      <w:proofErr w:type="gramStart"/>
      <w:r>
        <w:t>prey  consumption</w:t>
      </w:r>
      <w:proofErr w:type="gramEnd"/>
      <w:r>
        <w:t xml:space="preserve"> by salamanders is normally. </w:t>
      </w:r>
    </w:p>
  </w:comment>
  <w:comment w:id="385" w:author="RSU" w:date="2018-01-10T18:46:00Z" w:initials="RSU">
    <w:p w:rsidR="00BE3DAC" w:rsidRDefault="00BE3DAC">
      <w:pPr>
        <w:pStyle w:val="CommentText"/>
      </w:pPr>
      <w:r>
        <w:rPr>
          <w:rStyle w:val="CommentReference"/>
        </w:rPr>
        <w:annotationRef/>
      </w:r>
      <w:r>
        <w:t>Pre-post pictures showing any signs of healing would be useful.</w:t>
      </w:r>
    </w:p>
  </w:comment>
  <w:comment w:id="386" w:author="RSU" w:date="2018-01-10T18:46:00Z" w:initials="RSU">
    <w:p w:rsidR="00BE3DAC" w:rsidRDefault="00BE3DAC">
      <w:pPr>
        <w:pStyle w:val="CommentText"/>
      </w:pPr>
      <w:r>
        <w:rPr>
          <w:rStyle w:val="CommentReference"/>
        </w:rPr>
        <w:annotationRef/>
      </w:r>
      <w:r>
        <w:t xml:space="preserve">Which group? </w:t>
      </w:r>
      <w:proofErr w:type="spellStart"/>
      <w:r>
        <w:t>Brodifacoum</w:t>
      </w:r>
      <w:proofErr w:type="spellEnd"/>
      <w:r>
        <w:t xml:space="preserve"> treatment group?</w:t>
      </w:r>
    </w:p>
  </w:comment>
  <w:comment w:id="387" w:author="RSU" w:date="2018-01-10T18:46:00Z" w:initials="RSU">
    <w:p w:rsidR="00BE3DAC" w:rsidRDefault="00BE3DAC">
      <w:pPr>
        <w:pStyle w:val="CommentText"/>
      </w:pPr>
      <w:r>
        <w:rPr>
          <w:rStyle w:val="CommentReference"/>
        </w:rPr>
        <w:annotationRef/>
      </w:r>
      <w:r>
        <w:t>One could argue that ~35% body mass is not small.</w:t>
      </w:r>
    </w:p>
  </w:comment>
  <w:comment w:id="389" w:author="RSU" w:date="2018-01-10T18:46:00Z" w:initials="RSU">
    <w:p w:rsidR="00BE3DAC" w:rsidRDefault="00BE3DAC">
      <w:pPr>
        <w:pStyle w:val="CommentText"/>
      </w:pPr>
      <w:r>
        <w:rPr>
          <w:rStyle w:val="CommentReference"/>
        </w:rPr>
        <w:annotationRef/>
      </w:r>
      <w:r>
        <w:t>Or other abnormalities?</w:t>
      </w:r>
    </w:p>
  </w:comment>
  <w:comment w:id="390" w:author="RSU" w:date="2018-01-10T18:46:00Z" w:initials="RSU">
    <w:p w:rsidR="00BE3DAC" w:rsidRDefault="00BE3DAC">
      <w:pPr>
        <w:pStyle w:val="CommentText"/>
      </w:pPr>
      <w:r>
        <w:rPr>
          <w:rStyle w:val="CommentReference"/>
        </w:rPr>
        <w:annotationRef/>
      </w:r>
      <w:r>
        <w:t xml:space="preserve">Comparatively. The reader, if not familiar with residue profiles across various species, has no context for what constitutes as “low.” </w:t>
      </w:r>
    </w:p>
  </w:comment>
  <w:comment w:id="405" w:author="Gerry J McChesney" w:date="2018-01-10T18:46:00Z" w:initials="GJM">
    <w:p w:rsidR="008F5759" w:rsidRDefault="008F5759">
      <w:pPr>
        <w:pStyle w:val="CommentText"/>
      </w:pPr>
      <w:r>
        <w:rPr>
          <w:rStyle w:val="CommentReference"/>
        </w:rPr>
        <w:annotationRef/>
      </w:r>
      <w:r>
        <w:t>If no statistical analyses, tough to argue “considerable difference.”</w:t>
      </w:r>
      <w:r w:rsidR="00343DB5">
        <w:t xml:space="preserve"> The differences in ranges provided isn’t clearly different to me. Means and SD or SE would be helpful, at minimum.</w:t>
      </w:r>
    </w:p>
  </w:comment>
  <w:comment w:id="419" w:author="RSU" w:date="2018-01-10T18:46:00Z" w:initials="RSU">
    <w:p w:rsidR="00BE3DAC" w:rsidRDefault="00BE3DAC">
      <w:pPr>
        <w:pStyle w:val="CommentText"/>
      </w:pPr>
      <w:r>
        <w:rPr>
          <w:rStyle w:val="CommentReference"/>
        </w:rPr>
        <w:annotationRef/>
      </w:r>
      <w:r>
        <w:t>Again, this is arguably not small.</w:t>
      </w:r>
    </w:p>
  </w:comment>
  <w:comment w:id="420" w:author="Gerry J McChesney" w:date="2018-01-10T18:46:00Z" w:initials="GJM">
    <w:p w:rsidR="00167FD7" w:rsidRDefault="00167FD7">
      <w:pPr>
        <w:pStyle w:val="CommentText"/>
      </w:pPr>
      <w:r>
        <w:rPr>
          <w:rStyle w:val="CommentReference"/>
        </w:rPr>
        <w:annotationRef/>
      </w:r>
      <w:r>
        <w:t>Might be useful to also provide % change in weights).</w:t>
      </w:r>
    </w:p>
  </w:comment>
  <w:comment w:id="422" w:author="RSU" w:date="2018-01-10T18:46:00Z" w:initials="RSU">
    <w:p w:rsidR="00BE3DAC" w:rsidRDefault="00BE3DAC">
      <w:pPr>
        <w:pStyle w:val="CommentText"/>
      </w:pPr>
      <w:r>
        <w:rPr>
          <w:rStyle w:val="CommentReference"/>
        </w:rPr>
        <w:annotationRef/>
      </w:r>
      <w:r>
        <w:t>Or other abnormalities?</w:t>
      </w:r>
    </w:p>
  </w:comment>
  <w:comment w:id="423" w:author="RSU" w:date="2018-01-10T18:46:00Z" w:initials="RSU">
    <w:p w:rsidR="00BE3DAC" w:rsidRDefault="00BE3DAC">
      <w:pPr>
        <w:pStyle w:val="CommentText"/>
      </w:pPr>
      <w:r>
        <w:rPr>
          <w:rStyle w:val="CommentReference"/>
        </w:rPr>
        <w:annotationRef/>
      </w:r>
      <w:r>
        <w:t>See comment above about the same topic.</w:t>
      </w:r>
    </w:p>
  </w:comment>
  <w:comment w:id="426" w:author="RSU" w:date="2018-01-10T18:46:00Z" w:initials="RSU">
    <w:p w:rsidR="00BE3DAC" w:rsidRDefault="00BE3DAC">
      <w:pPr>
        <w:pStyle w:val="CommentText"/>
      </w:pPr>
      <w:r>
        <w:rPr>
          <w:rStyle w:val="CommentReference"/>
        </w:rPr>
        <w:annotationRef/>
      </w:r>
      <w:r>
        <w:t xml:space="preserve">This is contradictory to many of the above statements. </w:t>
      </w:r>
      <w:proofErr w:type="spellStart"/>
      <w:r>
        <w:t>Sublethal</w:t>
      </w:r>
      <w:proofErr w:type="spellEnd"/>
      <w:r>
        <w:t xml:space="preserve"> effects (any abnormality as compared to the control group) include skin sloughing, sores, external bleeding, and reduced food consumption (likely the cause of weight loss). Regarding food consumption, you should compare against pre-exposure food consumption for individuals, assuming those data were collected.</w:t>
      </w:r>
    </w:p>
  </w:comment>
  <w:comment w:id="439" w:author="Gerry J McChesney" w:date="2018-01-10T18:46:00Z" w:initials="GJM">
    <w:p w:rsidR="00F64DF2" w:rsidRDefault="00F64DF2">
      <w:pPr>
        <w:pStyle w:val="CommentText"/>
      </w:pPr>
      <w:r>
        <w:rPr>
          <w:rStyle w:val="CommentReference"/>
        </w:rPr>
        <w:annotationRef/>
      </w:r>
      <w:r>
        <w:t>Like Trial 1, wondering if this first paragraph belongs in Methods.</w:t>
      </w:r>
    </w:p>
  </w:comment>
  <w:comment w:id="440" w:author="RSU" w:date="2018-01-10T18:46:00Z" w:initials="RSU">
    <w:p w:rsidR="00BE3DAC" w:rsidRDefault="00BE3DAC">
      <w:pPr>
        <w:pStyle w:val="CommentText"/>
      </w:pPr>
      <w:r>
        <w:rPr>
          <w:rStyle w:val="CommentReference"/>
        </w:rPr>
        <w:annotationRef/>
      </w:r>
      <w:r>
        <w:t>This is capitalized in some places.</w:t>
      </w:r>
    </w:p>
  </w:comment>
  <w:comment w:id="447" w:author="RSU" w:date="2018-01-10T18:46:00Z" w:initials="RSU">
    <w:p w:rsidR="00BE3DAC" w:rsidRDefault="00BE3DAC">
      <w:pPr>
        <w:pStyle w:val="CommentText"/>
      </w:pPr>
      <w:r>
        <w:rPr>
          <w:rStyle w:val="CommentReference"/>
        </w:rPr>
        <w:annotationRef/>
      </w:r>
      <w:r>
        <w:t>See suggested revised description above; this is too wordy in its current form.</w:t>
      </w:r>
    </w:p>
  </w:comment>
  <w:comment w:id="457" w:author="RSU" w:date="2018-01-10T18:46:00Z" w:initials="RSU">
    <w:p w:rsidR="00BE3DAC" w:rsidRDefault="00BE3DAC">
      <w:pPr>
        <w:pStyle w:val="CommentText"/>
      </w:pPr>
      <w:r>
        <w:rPr>
          <w:rStyle w:val="CommentReference"/>
        </w:rPr>
        <w:annotationRef/>
      </w:r>
      <w:r>
        <w:t>In only one individual?</w:t>
      </w:r>
    </w:p>
  </w:comment>
  <w:comment w:id="460" w:author="RSU" w:date="2018-01-10T18:46:00Z" w:initials="RSU">
    <w:p w:rsidR="00BE3DAC" w:rsidRDefault="00BE3DAC">
      <w:pPr>
        <w:pStyle w:val="CommentText"/>
      </w:pPr>
      <w:r>
        <w:rPr>
          <w:rStyle w:val="CommentReference"/>
        </w:rPr>
        <w:annotationRef/>
      </w:r>
      <w:r>
        <w:t>Is this the same animal that died?</w:t>
      </w:r>
    </w:p>
  </w:comment>
  <w:comment w:id="487" w:author="RSU" w:date="2018-01-10T18:46:00Z" w:initials="RSU">
    <w:p w:rsidR="00BE3DAC" w:rsidRDefault="00BE3DAC">
      <w:pPr>
        <w:pStyle w:val="CommentText"/>
      </w:pPr>
      <w:r>
        <w:rPr>
          <w:rStyle w:val="CommentReference"/>
        </w:rPr>
        <w:annotationRef/>
      </w:r>
      <w:r>
        <w:t>Relative term. There was weight gain of up to 30% in one control animal.</w:t>
      </w:r>
    </w:p>
  </w:comment>
  <w:comment w:id="501" w:author="RSU" w:date="2018-01-10T18:46:00Z" w:initials="RSU">
    <w:p w:rsidR="00BE3DAC" w:rsidRDefault="00BE3DAC">
      <w:pPr>
        <w:pStyle w:val="CommentText"/>
      </w:pPr>
      <w:r>
        <w:rPr>
          <w:rStyle w:val="CommentReference"/>
        </w:rPr>
        <w:annotationRef/>
      </w:r>
      <w:r>
        <w:t>During the post exposure period?</w:t>
      </w:r>
    </w:p>
  </w:comment>
  <w:comment w:id="514" w:author="Gerry J McChesney" w:date="2018-01-10T18:46:00Z" w:initials="GJM">
    <w:p w:rsidR="00535A87" w:rsidRDefault="00535A87">
      <w:pPr>
        <w:pStyle w:val="CommentText"/>
      </w:pPr>
      <w:r>
        <w:rPr>
          <w:rStyle w:val="CommentReference"/>
        </w:rPr>
        <w:annotationRef/>
      </w:r>
      <w:r>
        <w:t xml:space="preserve">Please avoid this kind of statement to avoid confusion. If you need to repeat a result, then repeat it. </w:t>
      </w:r>
    </w:p>
  </w:comment>
  <w:comment w:id="517" w:author="Gerry J McChesney" w:date="2018-01-10T18:46:00Z" w:initials="GJM">
    <w:p w:rsidR="00535A87" w:rsidRDefault="00535A87">
      <w:pPr>
        <w:pStyle w:val="CommentText"/>
      </w:pPr>
      <w:r>
        <w:rPr>
          <w:rStyle w:val="CommentReference"/>
        </w:rPr>
        <w:annotationRef/>
      </w:r>
      <w:r>
        <w:t>True on a per individual basis?</w:t>
      </w:r>
    </w:p>
  </w:comment>
  <w:comment w:id="518" w:author="Gerry J McChesney" w:date="2018-01-10T18:46:00Z" w:initials="GJM">
    <w:p w:rsidR="00535A87" w:rsidRDefault="00535A87">
      <w:pPr>
        <w:pStyle w:val="CommentText"/>
      </w:pPr>
      <w:r>
        <w:rPr>
          <w:rStyle w:val="CommentReference"/>
        </w:rPr>
        <w:annotationRef/>
      </w:r>
      <w:r>
        <w:t>Same as above.</w:t>
      </w:r>
    </w:p>
  </w:comment>
  <w:comment w:id="519" w:author="RSU" w:date="2018-01-10T18:46:00Z" w:initials="RSU">
    <w:p w:rsidR="00BE3DAC" w:rsidRDefault="00BE3DAC">
      <w:pPr>
        <w:pStyle w:val="CommentText"/>
      </w:pPr>
      <w:r>
        <w:rPr>
          <w:rStyle w:val="CommentReference"/>
        </w:rPr>
        <w:annotationRef/>
      </w:r>
      <w:r>
        <w:t>You need to say something about whether these animals were rinsed prior to being analyzed. This is highly suspect if they weren’t rinsed and there was still no residue detected.</w:t>
      </w:r>
    </w:p>
  </w:comment>
  <w:comment w:id="520" w:author="RSU" w:date="2018-01-10T18:46:00Z" w:initials="RSU">
    <w:p w:rsidR="00BE3DAC" w:rsidRDefault="00BE3DAC">
      <w:pPr>
        <w:pStyle w:val="CommentText"/>
      </w:pPr>
      <w:r>
        <w:rPr>
          <w:rStyle w:val="CommentReference"/>
        </w:rPr>
        <w:annotationRef/>
      </w:r>
      <w:r>
        <w:t xml:space="preserve">Again, this is contrary to what is stated above. For example, 50% of animals in the </w:t>
      </w:r>
      <w:proofErr w:type="spellStart"/>
      <w:r>
        <w:t>diphacinone</w:t>
      </w:r>
      <w:proofErr w:type="spellEnd"/>
      <w:r>
        <w:t xml:space="preserve"> dermal exposure group had skin sloughing. </w:t>
      </w:r>
    </w:p>
  </w:comment>
  <w:comment w:id="524" w:author="Gerry J McChesney" w:date="2018-01-10T18:46:00Z" w:initials="GJM">
    <w:p w:rsidR="00535A87" w:rsidRDefault="00535A87">
      <w:pPr>
        <w:pStyle w:val="CommentText"/>
      </w:pPr>
      <w:r>
        <w:rPr>
          <w:rStyle w:val="CommentReference"/>
        </w:rPr>
        <w:annotationRef/>
      </w:r>
      <w:r>
        <w:t>Need a new header here for these other measurements, since they pertain to both trials 1 and 2.</w:t>
      </w:r>
    </w:p>
  </w:comment>
  <w:comment w:id="530" w:author="RSU" w:date="2018-01-10T18:46:00Z" w:initials="RSU">
    <w:p w:rsidR="00BE3DAC" w:rsidRDefault="00BE3DAC">
      <w:pPr>
        <w:pStyle w:val="CommentText"/>
      </w:pPr>
      <w:r>
        <w:rPr>
          <w:rStyle w:val="CommentReference"/>
        </w:rPr>
        <w:annotationRef/>
      </w:r>
      <w:r>
        <w:t>You need to discuss the preparation of these samples. For example, were they rinsed?</w:t>
      </w:r>
    </w:p>
  </w:comment>
  <w:comment w:id="531" w:author="RSU" w:date="2018-01-10T18:46:00Z" w:initials="RSU">
    <w:p w:rsidR="00BE3DAC" w:rsidRDefault="00BE3DAC">
      <w:pPr>
        <w:pStyle w:val="CommentText"/>
      </w:pPr>
      <w:r>
        <w:rPr>
          <w:rStyle w:val="CommentReference"/>
        </w:rPr>
        <w:annotationRef/>
      </w:r>
      <w:r>
        <w:t>You should use mean ± SD or SE if you’re going to speak to variation.</w:t>
      </w:r>
    </w:p>
  </w:comment>
  <w:comment w:id="532" w:author="Gerry J McChesney" w:date="2018-01-10T18:46:00Z" w:initials="GJM">
    <w:p w:rsidR="00535A87" w:rsidRDefault="00535A87">
      <w:pPr>
        <w:pStyle w:val="CommentText"/>
      </w:pPr>
      <w:r>
        <w:rPr>
          <w:rStyle w:val="CommentReference"/>
        </w:rPr>
        <w:annotationRef/>
      </w:r>
      <w:r>
        <w:t xml:space="preserve">Agree with </w:t>
      </w:r>
      <w:r w:rsidR="009B740E">
        <w:t xml:space="preserve">reporting </w:t>
      </w:r>
      <w:r>
        <w:t xml:space="preserve">mean </w:t>
      </w:r>
      <w:r w:rsidRPr="00535A87">
        <w:rPr>
          <w:u w:val="single"/>
        </w:rPr>
        <w:t>+</w:t>
      </w:r>
      <w:r>
        <w:t xml:space="preserve"> SD or SE, but can also include range. </w:t>
      </w:r>
      <w:r w:rsidR="009B740E">
        <w:t>Also need sample sizes.</w:t>
      </w:r>
    </w:p>
  </w:comment>
  <w:comment w:id="541" w:author="Gerry J McChesney" w:date="2018-01-10T18:46:00Z" w:initials="GJM">
    <w:p w:rsidR="009B740E" w:rsidRDefault="009B740E">
      <w:pPr>
        <w:pStyle w:val="CommentText"/>
      </w:pPr>
      <w:r>
        <w:rPr>
          <w:rStyle w:val="CommentReference"/>
        </w:rPr>
        <w:annotationRef/>
      </w:r>
      <w:r>
        <w:t>What were sample sizes? Describe procedure. Were several pellets tested together or were individual pellets tested?</w:t>
      </w:r>
    </w:p>
  </w:comment>
  <w:comment w:id="542" w:author="RSU" w:date="2018-01-10T18:46:00Z" w:initials="RSU">
    <w:p w:rsidR="00BE3DAC" w:rsidRDefault="00BE3DAC">
      <w:pPr>
        <w:pStyle w:val="CommentText"/>
      </w:pPr>
      <w:r>
        <w:rPr>
          <w:rStyle w:val="CommentReference"/>
        </w:rPr>
        <w:annotationRef/>
      </w:r>
      <w:r>
        <w:t>The results of quality control samples (spikes, blanks, etc.) should be mentioned at least briefly, and that sample concentration are unadjusted (for % recovery) values.</w:t>
      </w:r>
    </w:p>
  </w:comment>
  <w:comment w:id="550" w:author="RSU" w:date="2018-01-10T18:46:00Z" w:initials="RSU">
    <w:p w:rsidR="00BE3DAC" w:rsidRDefault="00BE3DAC">
      <w:pPr>
        <w:pStyle w:val="CommentText"/>
      </w:pPr>
      <w:r>
        <w:rPr>
          <w:rStyle w:val="CommentReference"/>
        </w:rPr>
        <w:annotationRef/>
      </w:r>
      <w:r>
        <w:t>It think it’s a more appropriate statement that there is considerable uncertainty regarding the toxicity of rodenticides to amphibians, but based on salamander physiology, behavior, etc. and the fate and transport of the two rodenticides in the environment, we would anticipate relatively low risk to amphibians/salamanders under most island eradication exposure scenarios.</w:t>
      </w:r>
    </w:p>
  </w:comment>
  <w:comment w:id="552" w:author="Gerry J McChesney" w:date="2018-01-10T18:46:00Z" w:initials="GJM">
    <w:p w:rsidR="00835FE6" w:rsidRDefault="00835FE6">
      <w:pPr>
        <w:pStyle w:val="CommentText"/>
      </w:pPr>
      <w:r>
        <w:rPr>
          <w:rStyle w:val="CommentReference"/>
        </w:rPr>
        <w:annotationRef/>
      </w:r>
      <w:r>
        <w:t>Either/or because invertebrates are not regarded as sensitive to anticoagulants.</w:t>
      </w:r>
    </w:p>
  </w:comment>
  <w:comment w:id="562" w:author="RSU" w:date="2018-01-10T18:46:00Z" w:initials="RSU">
    <w:p w:rsidR="00BE3DAC" w:rsidRDefault="00BE3DAC">
      <w:pPr>
        <w:pStyle w:val="CommentText"/>
      </w:pPr>
      <w:r>
        <w:rPr>
          <w:rStyle w:val="CommentReference"/>
        </w:rPr>
        <w:annotationRef/>
      </w:r>
      <w:r>
        <w:t>Use of term “level” versus “concentration” throughout. Level means “</w:t>
      </w:r>
      <w:r w:rsidRPr="00747A68">
        <w:t>scale of amount, quantity, extent, or quality</w:t>
      </w:r>
      <w:r>
        <w:t>” and “concentration” is an exact amount.</w:t>
      </w:r>
    </w:p>
  </w:comment>
  <w:comment w:id="565" w:author="RSU" w:date="2018-01-10T18:46:00Z" w:initials="RSU">
    <w:p w:rsidR="00BE3DAC" w:rsidRDefault="00BE3DAC">
      <w:pPr>
        <w:pStyle w:val="CommentText"/>
      </w:pPr>
      <w:r>
        <w:rPr>
          <w:rStyle w:val="CommentReference"/>
        </w:rPr>
        <w:annotationRef/>
      </w:r>
      <w:r>
        <w:t>Masuda et al. 2015 does, too.</w:t>
      </w:r>
    </w:p>
  </w:comment>
  <w:comment w:id="570" w:author="Gerry J McChesney" w:date="2018-01-10T18:46:00Z" w:initials="GJM">
    <w:p w:rsidR="00C733C9" w:rsidRDefault="00C733C9">
      <w:pPr>
        <w:pStyle w:val="CommentText"/>
      </w:pPr>
      <w:r>
        <w:rPr>
          <w:rStyle w:val="CommentReference"/>
        </w:rPr>
        <w:annotationRef/>
      </w:r>
      <w:r>
        <w:t>Is this correct? Trying to clarify.</w:t>
      </w:r>
    </w:p>
  </w:comment>
  <w:comment w:id="576" w:author="RSU" w:date="2018-01-10T18:46:00Z" w:initials="RSU">
    <w:p w:rsidR="00BE3DAC" w:rsidRDefault="00BE3DAC">
      <w:pPr>
        <w:pStyle w:val="CommentText"/>
      </w:pPr>
      <w:r>
        <w:rPr>
          <w:rStyle w:val="CommentReference"/>
        </w:rPr>
        <w:annotationRef/>
      </w:r>
      <w:r>
        <w:t>Again, this should be concentration</w:t>
      </w:r>
    </w:p>
  </w:comment>
  <w:comment w:id="584" w:author="Gerry J McChesney" w:date="2018-01-10T18:46:00Z" w:initials="GJM">
    <w:p w:rsidR="00C733C9" w:rsidRDefault="00C733C9">
      <w:pPr>
        <w:pStyle w:val="CommentText"/>
      </w:pPr>
      <w:r>
        <w:rPr>
          <w:rStyle w:val="CommentReference"/>
        </w:rPr>
        <w:annotationRef/>
      </w:r>
      <w:r>
        <w:t>Do you mean “after exposure ceases?”</w:t>
      </w:r>
    </w:p>
  </w:comment>
  <w:comment w:id="585" w:author="Gerry J McChesney" w:date="2018-01-10T18:46:00Z" w:initials="GJM">
    <w:p w:rsidR="00C733C9" w:rsidRDefault="00C733C9">
      <w:pPr>
        <w:pStyle w:val="CommentText"/>
      </w:pPr>
      <w:r>
        <w:rPr>
          <w:rStyle w:val="CommentReference"/>
        </w:rPr>
        <w:annotationRef/>
      </w:r>
      <w:r>
        <w:t>Very high?</w:t>
      </w:r>
    </w:p>
  </w:comment>
  <w:comment w:id="588" w:author="RSU" w:date="2018-01-10T18:46:00Z" w:initials="RSU">
    <w:p w:rsidR="00BE3DAC" w:rsidRDefault="00BE3DAC">
      <w:pPr>
        <w:pStyle w:val="CommentText"/>
      </w:pPr>
      <w:r>
        <w:rPr>
          <w:rStyle w:val="CommentReference"/>
        </w:rPr>
        <w:annotationRef/>
      </w:r>
      <w:r>
        <w:t>You cannot make this statement about all salamanders based on the experimental design.</w:t>
      </w:r>
    </w:p>
  </w:comment>
  <w:comment w:id="598" w:author="RSU" w:date="2018-01-10T18:46:00Z" w:initials="RSU">
    <w:p w:rsidR="00BE3DAC" w:rsidRDefault="00BE3DAC">
      <w:pPr>
        <w:pStyle w:val="CommentText"/>
      </w:pPr>
      <w:r>
        <w:rPr>
          <w:rStyle w:val="CommentReference"/>
        </w:rPr>
        <w:annotationRef/>
      </w:r>
      <w:r>
        <w:t xml:space="preserve">Be consistent with use of common versus </w:t>
      </w:r>
      <w:proofErr w:type="spellStart"/>
      <w:r>
        <w:t>latin</w:t>
      </w:r>
      <w:proofErr w:type="spellEnd"/>
      <w:r>
        <w:t xml:space="preserve"> names.</w:t>
      </w:r>
    </w:p>
  </w:comment>
  <w:comment w:id="601" w:author="RSU" w:date="2018-01-10T18:46:00Z" w:initials="RSU">
    <w:p w:rsidR="00BE3DAC" w:rsidRDefault="00BE3DAC">
      <w:pPr>
        <w:pStyle w:val="CommentText"/>
      </w:pPr>
      <w:r>
        <w:rPr>
          <w:rStyle w:val="CommentReference"/>
        </w:rPr>
        <w:annotationRef/>
      </w:r>
      <w:r>
        <w:t>HPLC-UV, PDA, FLD, DAD? Which detector? HPLC is the separation step but not the detection. Mass spec is the detection step.</w:t>
      </w:r>
    </w:p>
  </w:comment>
  <w:comment w:id="609" w:author="Gerry J McChesney" w:date="2018-01-10T18:46:00Z" w:initials="GJM">
    <w:p w:rsidR="00D43FA7" w:rsidRDefault="00D43FA7">
      <w:pPr>
        <w:pStyle w:val="CommentText"/>
      </w:pPr>
      <w:r>
        <w:rPr>
          <w:rStyle w:val="CommentReference"/>
        </w:rPr>
        <w:annotationRef/>
      </w:r>
      <w:r>
        <w:t>Regardless of whether or not this paragraph is kept/deleted, I would like to know more about this. I assume this was a different batch of crickets and that these were not included in the trials.</w:t>
      </w:r>
    </w:p>
  </w:comment>
  <w:comment w:id="608" w:author="RSU" w:date="2018-01-10T18:46:00Z" w:initials="RSU">
    <w:p w:rsidR="00BE3DAC" w:rsidRDefault="00BE3DAC">
      <w:pPr>
        <w:pStyle w:val="CommentText"/>
      </w:pPr>
      <w:r>
        <w:rPr>
          <w:rStyle w:val="CommentReference"/>
        </w:rPr>
        <w:annotationRef/>
      </w:r>
      <w:r>
        <w:t xml:space="preserve">This is not essential information. I do not think you need to explicitly state something about refining exposure methods, which really is what this is. The cricket mortality is an artifact. </w:t>
      </w:r>
    </w:p>
    <w:p w:rsidR="00BE3DAC" w:rsidRDefault="00BE3DAC">
      <w:pPr>
        <w:pStyle w:val="CommentText"/>
      </w:pPr>
    </w:p>
    <w:p w:rsidR="00BE3DAC" w:rsidRDefault="00BE3DAC">
      <w:pPr>
        <w:pStyle w:val="CommentText"/>
      </w:pPr>
      <w:r>
        <w:t xml:space="preserve">One thing you can state is that the rodenticides do not appear to be directly toxic to the cricket species you tested, suggesting that rodenticide would not be toxic to the </w:t>
      </w:r>
      <w:proofErr w:type="spellStart"/>
      <w:r>
        <w:t>Farallon</w:t>
      </w:r>
      <w:proofErr w:type="spellEnd"/>
      <w:r>
        <w:t xml:space="preserve"> camel crickets, assuming all things equal. An a minimum, available data suggest negligible risk to invertebrates.</w:t>
      </w:r>
    </w:p>
  </w:comment>
  <w:comment w:id="653" w:author="Gerry J McChesney" w:date="2018-01-10T18:46:00Z" w:initials="GJM">
    <w:p w:rsidR="000D01F4" w:rsidRDefault="000D01F4">
      <w:pPr>
        <w:pStyle w:val="CommentText"/>
      </w:pPr>
      <w:r>
        <w:rPr>
          <w:rStyle w:val="CommentReference"/>
        </w:rPr>
        <w:annotationRef/>
      </w:r>
      <w:r>
        <w:t>I don’t have this handy, but this is from citation we have in the EIS.</w:t>
      </w:r>
    </w:p>
  </w:comment>
  <w:comment w:id="663" w:author="Gerry J McChesney" w:date="2018-01-10T18:46:00Z" w:initials="GJM">
    <w:p w:rsidR="000D01F4" w:rsidRDefault="000D01F4">
      <w:pPr>
        <w:pStyle w:val="CommentText"/>
      </w:pPr>
      <w:r>
        <w:rPr>
          <w:rStyle w:val="CommentReference"/>
        </w:rPr>
        <w:annotationRef/>
      </w:r>
      <w:r>
        <w:t>Use the Draft EIS instead. Citation provided below.</w:t>
      </w:r>
    </w:p>
  </w:comment>
  <w:comment w:id="688" w:author="Gerry J McChesney" w:date="2018-01-10T18:46:00Z" w:initials="GJM">
    <w:p w:rsidR="000D01F4" w:rsidRDefault="000D01F4">
      <w:pPr>
        <w:pStyle w:val="CommentText"/>
      </w:pPr>
      <w:r>
        <w:rPr>
          <w:rStyle w:val="CommentReference"/>
        </w:rPr>
        <w:annotationRef/>
      </w:r>
      <w:r>
        <w:t>Use the Draft EIS instead. Citation provided below.</w:t>
      </w:r>
    </w:p>
  </w:comment>
  <w:comment w:id="808" w:author="Gerry J McChesney" w:date="2018-01-10T18:46:00Z" w:initials="GJM">
    <w:p w:rsidR="000D01F4" w:rsidRDefault="000D01F4">
      <w:pPr>
        <w:pStyle w:val="CommentText"/>
      </w:pPr>
      <w:r>
        <w:rPr>
          <w:rStyle w:val="CommentReference"/>
        </w:rPr>
        <w:annotationRef/>
      </w:r>
      <w:r>
        <w:t>I’ll send paper with this review.</w:t>
      </w:r>
    </w:p>
  </w:comment>
  <w:comment w:id="928" w:author="RSU" w:date="2018-01-10T18:46:00Z" w:initials="RSU">
    <w:p w:rsidR="00BE3DAC" w:rsidRDefault="00BE3DAC">
      <w:pPr>
        <w:pStyle w:val="CommentText"/>
      </w:pPr>
      <w:r>
        <w:rPr>
          <w:rStyle w:val="CommentReference"/>
        </w:rPr>
        <w:annotationRef/>
      </w:r>
      <w:r>
        <w:t>Recommend more pictures be included, at least one for each species since their morphology is different, especially for slender salamander.</w:t>
      </w:r>
    </w:p>
  </w:comment>
  <w:comment w:id="953" w:author="Gerry J McChesney" w:date="2018-01-10T18:46:00Z" w:initials="GJM">
    <w:p w:rsidR="00D56930" w:rsidRDefault="00D56930">
      <w:pPr>
        <w:pStyle w:val="CommentText"/>
      </w:pPr>
      <w:r>
        <w:rPr>
          <w:rStyle w:val="CommentReference"/>
        </w:rPr>
        <w:annotationRef/>
      </w:r>
      <w:r>
        <w:t>Good to be explicit. Some readers may only look at tables and figures and not read the text.</w:t>
      </w:r>
    </w:p>
  </w:comment>
  <w:comment w:id="960" w:author="Gerry J McChesney" w:date="2018-01-10T18:47:00Z" w:initials="GJM">
    <w:p w:rsidR="00CA78A1" w:rsidRDefault="00CA78A1">
      <w:pPr>
        <w:pStyle w:val="CommentText"/>
      </w:pPr>
      <w:r>
        <w:rPr>
          <w:rStyle w:val="CommentReference"/>
        </w:rPr>
        <w:annotationRef/>
      </w:r>
      <w:r>
        <w:t>For this and the next two, recommend a footnote describing that these values refer to % of all individuals in the sample.</w:t>
      </w:r>
    </w:p>
  </w:comment>
  <w:comment w:id="963" w:author="Gerry J McChesney" w:date="2018-01-10T18:46:00Z" w:initials="GJM">
    <w:p w:rsidR="00D56930" w:rsidRDefault="00D56930">
      <w:pPr>
        <w:pStyle w:val="CommentText"/>
      </w:pPr>
      <w:r>
        <w:rPr>
          <w:rStyle w:val="CommentReference"/>
        </w:rPr>
        <w:annotationRef/>
      </w:r>
      <w:r>
        <w:t>Should this be called “oral”?</w:t>
      </w:r>
    </w:p>
  </w:comment>
  <w:comment w:id="965" w:author="RSU" w:date="2018-01-10T18:46:00Z" w:initials="RSU">
    <w:p w:rsidR="00BE3DAC" w:rsidRDefault="00BE3DAC">
      <w:pPr>
        <w:pStyle w:val="CommentText"/>
      </w:pPr>
      <w:r>
        <w:rPr>
          <w:rStyle w:val="CommentReference"/>
        </w:rPr>
        <w:annotationRef/>
      </w:r>
      <w:r>
        <w:t xml:space="preserve">Again, these findings are </w:t>
      </w:r>
      <w:proofErr w:type="spellStart"/>
      <w:r>
        <w:t>sublethal</w:t>
      </w:r>
      <w:proofErr w:type="spellEnd"/>
      <w:r>
        <w:t xml:space="preserve"> effects, which was stated earlier that these were not observed.</w:t>
      </w:r>
    </w:p>
  </w:comment>
  <w:comment w:id="966" w:author="RSU" w:date="2018-01-10T18:46:00Z" w:initials="RSU">
    <w:p w:rsidR="00BE3DAC" w:rsidRDefault="00BE3DAC">
      <w:pPr>
        <w:pStyle w:val="CommentText"/>
      </w:pPr>
      <w:r>
        <w:rPr>
          <w:rStyle w:val="CommentReference"/>
        </w:rPr>
        <w:annotationRef/>
      </w:r>
      <w:r>
        <w:t>??</w:t>
      </w:r>
    </w:p>
  </w:comment>
  <w:comment w:id="977" w:author="Gerry J McChesney" w:date="2018-01-10T18:49:00Z" w:initials="GJM">
    <w:p w:rsidR="00CA78A1" w:rsidRDefault="00CA78A1">
      <w:pPr>
        <w:pStyle w:val="CommentText"/>
      </w:pPr>
      <w:r>
        <w:rPr>
          <w:rStyle w:val="CommentReference"/>
        </w:rPr>
        <w:annotationRef/>
      </w:r>
      <w:r>
        <w:t>Oral exposure?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DAC" w:rsidRDefault="00BE3DAC" w:rsidP="009B0870">
      <w:r>
        <w:separator/>
      </w:r>
    </w:p>
  </w:endnote>
  <w:endnote w:type="continuationSeparator" w:id="0">
    <w:p w:rsidR="00BE3DAC" w:rsidRDefault="00BE3DAC" w:rsidP="009B0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083079"/>
      <w:docPartObj>
        <w:docPartGallery w:val="Page Numbers (Bottom of Page)"/>
        <w:docPartUnique/>
      </w:docPartObj>
    </w:sdtPr>
    <w:sdtContent>
      <w:p w:rsidR="00BE3DAC" w:rsidRDefault="00BE3DAC">
        <w:pPr>
          <w:pStyle w:val="Footer"/>
          <w:jc w:val="center"/>
        </w:pPr>
        <w:r>
          <w:fldChar w:fldCharType="begin"/>
        </w:r>
        <w:r>
          <w:instrText xml:space="preserve"> PAGE   \* MERGEFORMAT </w:instrText>
        </w:r>
        <w:r>
          <w:fldChar w:fldCharType="separate"/>
        </w:r>
        <w:r w:rsidR="00CA78A1">
          <w:rPr>
            <w:noProof/>
          </w:rPr>
          <w:t>17</w:t>
        </w:r>
        <w:r>
          <w:rPr>
            <w:noProof/>
          </w:rPr>
          <w:fldChar w:fldCharType="end"/>
        </w:r>
      </w:p>
    </w:sdtContent>
  </w:sdt>
  <w:p w:rsidR="00BE3DAC" w:rsidRDefault="00BE3D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DAC" w:rsidRDefault="00BE3DAC" w:rsidP="009B0870">
      <w:r>
        <w:separator/>
      </w:r>
    </w:p>
  </w:footnote>
  <w:footnote w:type="continuationSeparator" w:id="0">
    <w:p w:rsidR="00BE3DAC" w:rsidRDefault="00BE3DAC" w:rsidP="009B08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974FF"/>
    <w:multiLevelType w:val="hybridMultilevel"/>
    <w:tmpl w:val="886E66B8"/>
    <w:lvl w:ilvl="0" w:tplc="44D29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C1A361B"/>
    <w:multiLevelType w:val="hybridMultilevel"/>
    <w:tmpl w:val="1F16D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892A47"/>
    <w:multiLevelType w:val="hybridMultilevel"/>
    <w:tmpl w:val="A3D81676"/>
    <w:lvl w:ilvl="0" w:tplc="86862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870"/>
    <w:rsid w:val="00001062"/>
    <w:rsid w:val="000011A4"/>
    <w:rsid w:val="000022C4"/>
    <w:rsid w:val="0001073F"/>
    <w:rsid w:val="0001083A"/>
    <w:rsid w:val="00011D32"/>
    <w:rsid w:val="00012754"/>
    <w:rsid w:val="0001294C"/>
    <w:rsid w:val="00021A11"/>
    <w:rsid w:val="0002614C"/>
    <w:rsid w:val="00027686"/>
    <w:rsid w:val="00027AC3"/>
    <w:rsid w:val="00043EA6"/>
    <w:rsid w:val="00044805"/>
    <w:rsid w:val="0004536C"/>
    <w:rsid w:val="0004566E"/>
    <w:rsid w:val="000459B8"/>
    <w:rsid w:val="00045A04"/>
    <w:rsid w:val="00046D52"/>
    <w:rsid w:val="00057347"/>
    <w:rsid w:val="00065BC1"/>
    <w:rsid w:val="00065FBE"/>
    <w:rsid w:val="0008100A"/>
    <w:rsid w:val="00081F05"/>
    <w:rsid w:val="00083047"/>
    <w:rsid w:val="00083A2F"/>
    <w:rsid w:val="000A2711"/>
    <w:rsid w:val="000A50F4"/>
    <w:rsid w:val="000A5D0D"/>
    <w:rsid w:val="000B176E"/>
    <w:rsid w:val="000C20B7"/>
    <w:rsid w:val="000C3B8F"/>
    <w:rsid w:val="000C3CB6"/>
    <w:rsid w:val="000D01F4"/>
    <w:rsid w:val="000D5C79"/>
    <w:rsid w:val="000D6621"/>
    <w:rsid w:val="000E508F"/>
    <w:rsid w:val="000F0C56"/>
    <w:rsid w:val="000F68FF"/>
    <w:rsid w:val="0010616C"/>
    <w:rsid w:val="00150BBF"/>
    <w:rsid w:val="001517FF"/>
    <w:rsid w:val="00154E19"/>
    <w:rsid w:val="001611AC"/>
    <w:rsid w:val="00163ECB"/>
    <w:rsid w:val="00167FD7"/>
    <w:rsid w:val="00181455"/>
    <w:rsid w:val="00185766"/>
    <w:rsid w:val="00195824"/>
    <w:rsid w:val="001D32FA"/>
    <w:rsid w:val="001E08E4"/>
    <w:rsid w:val="001F38A3"/>
    <w:rsid w:val="001F7E90"/>
    <w:rsid w:val="0020360C"/>
    <w:rsid w:val="002059AF"/>
    <w:rsid w:val="00225E2F"/>
    <w:rsid w:val="00231919"/>
    <w:rsid w:val="002329E9"/>
    <w:rsid w:val="00233954"/>
    <w:rsid w:val="002512D4"/>
    <w:rsid w:val="00260462"/>
    <w:rsid w:val="00277FB4"/>
    <w:rsid w:val="00281043"/>
    <w:rsid w:val="00291721"/>
    <w:rsid w:val="002A3164"/>
    <w:rsid w:val="002A4B23"/>
    <w:rsid w:val="002B080F"/>
    <w:rsid w:val="002B2834"/>
    <w:rsid w:val="002B4A89"/>
    <w:rsid w:val="002B4C6D"/>
    <w:rsid w:val="002C0B04"/>
    <w:rsid w:val="002D289B"/>
    <w:rsid w:val="002D2E4F"/>
    <w:rsid w:val="002D3F95"/>
    <w:rsid w:val="002E4466"/>
    <w:rsid w:val="002E7D5C"/>
    <w:rsid w:val="002F03A8"/>
    <w:rsid w:val="002F2683"/>
    <w:rsid w:val="0030123C"/>
    <w:rsid w:val="003018EF"/>
    <w:rsid w:val="003042AD"/>
    <w:rsid w:val="00304E46"/>
    <w:rsid w:val="00307FF3"/>
    <w:rsid w:val="003119A7"/>
    <w:rsid w:val="00315418"/>
    <w:rsid w:val="0032178C"/>
    <w:rsid w:val="00327EC0"/>
    <w:rsid w:val="00331AD0"/>
    <w:rsid w:val="00334427"/>
    <w:rsid w:val="00337F68"/>
    <w:rsid w:val="003411B4"/>
    <w:rsid w:val="00343DB5"/>
    <w:rsid w:val="003459BF"/>
    <w:rsid w:val="00356893"/>
    <w:rsid w:val="003600CE"/>
    <w:rsid w:val="0036167D"/>
    <w:rsid w:val="003669FA"/>
    <w:rsid w:val="003717CF"/>
    <w:rsid w:val="00374C0E"/>
    <w:rsid w:val="00375639"/>
    <w:rsid w:val="00381508"/>
    <w:rsid w:val="0039102D"/>
    <w:rsid w:val="003B4FE5"/>
    <w:rsid w:val="003B646D"/>
    <w:rsid w:val="003D247F"/>
    <w:rsid w:val="003D3E0A"/>
    <w:rsid w:val="003D6A51"/>
    <w:rsid w:val="003E2571"/>
    <w:rsid w:val="003E36E2"/>
    <w:rsid w:val="003F057A"/>
    <w:rsid w:val="003F1BBF"/>
    <w:rsid w:val="003F212A"/>
    <w:rsid w:val="003F2C01"/>
    <w:rsid w:val="003F531A"/>
    <w:rsid w:val="003F7657"/>
    <w:rsid w:val="00402404"/>
    <w:rsid w:val="00402760"/>
    <w:rsid w:val="004078E2"/>
    <w:rsid w:val="004102E5"/>
    <w:rsid w:val="00410954"/>
    <w:rsid w:val="004272E9"/>
    <w:rsid w:val="00435C65"/>
    <w:rsid w:val="00437307"/>
    <w:rsid w:val="0044354D"/>
    <w:rsid w:val="00453438"/>
    <w:rsid w:val="00455B42"/>
    <w:rsid w:val="00456962"/>
    <w:rsid w:val="00456CA4"/>
    <w:rsid w:val="00460690"/>
    <w:rsid w:val="00462AA8"/>
    <w:rsid w:val="00470A5F"/>
    <w:rsid w:val="00473690"/>
    <w:rsid w:val="00484EAC"/>
    <w:rsid w:val="0048688F"/>
    <w:rsid w:val="004A07E1"/>
    <w:rsid w:val="004A165F"/>
    <w:rsid w:val="004A5A9A"/>
    <w:rsid w:val="004A65F8"/>
    <w:rsid w:val="004B205C"/>
    <w:rsid w:val="004C69D2"/>
    <w:rsid w:val="004D6329"/>
    <w:rsid w:val="004D6E19"/>
    <w:rsid w:val="004E15EF"/>
    <w:rsid w:val="004E2B8D"/>
    <w:rsid w:val="004E2E66"/>
    <w:rsid w:val="004F69D5"/>
    <w:rsid w:val="005047A8"/>
    <w:rsid w:val="00517564"/>
    <w:rsid w:val="00520498"/>
    <w:rsid w:val="00520D92"/>
    <w:rsid w:val="005222E3"/>
    <w:rsid w:val="00535A87"/>
    <w:rsid w:val="00535F54"/>
    <w:rsid w:val="005366ED"/>
    <w:rsid w:val="005464A8"/>
    <w:rsid w:val="00546B8D"/>
    <w:rsid w:val="00546F08"/>
    <w:rsid w:val="0055102C"/>
    <w:rsid w:val="00562B2B"/>
    <w:rsid w:val="00564258"/>
    <w:rsid w:val="005719B4"/>
    <w:rsid w:val="005742E8"/>
    <w:rsid w:val="0057527B"/>
    <w:rsid w:val="00582817"/>
    <w:rsid w:val="00587252"/>
    <w:rsid w:val="0059433C"/>
    <w:rsid w:val="005A748B"/>
    <w:rsid w:val="005A7866"/>
    <w:rsid w:val="005A7920"/>
    <w:rsid w:val="005B402C"/>
    <w:rsid w:val="005D0543"/>
    <w:rsid w:val="005D4586"/>
    <w:rsid w:val="005D69ED"/>
    <w:rsid w:val="005E2536"/>
    <w:rsid w:val="005E403C"/>
    <w:rsid w:val="005F3300"/>
    <w:rsid w:val="005F737B"/>
    <w:rsid w:val="00601874"/>
    <w:rsid w:val="00605284"/>
    <w:rsid w:val="00606625"/>
    <w:rsid w:val="00611A44"/>
    <w:rsid w:val="00615C8A"/>
    <w:rsid w:val="00621EB0"/>
    <w:rsid w:val="00627022"/>
    <w:rsid w:val="0063244D"/>
    <w:rsid w:val="00643F80"/>
    <w:rsid w:val="006454AA"/>
    <w:rsid w:val="006525AE"/>
    <w:rsid w:val="00652AC4"/>
    <w:rsid w:val="00655974"/>
    <w:rsid w:val="006622E2"/>
    <w:rsid w:val="0066370C"/>
    <w:rsid w:val="0066443F"/>
    <w:rsid w:val="00672A6E"/>
    <w:rsid w:val="00684392"/>
    <w:rsid w:val="006854F3"/>
    <w:rsid w:val="00690B4C"/>
    <w:rsid w:val="00692F3C"/>
    <w:rsid w:val="00692FCE"/>
    <w:rsid w:val="0069309D"/>
    <w:rsid w:val="006A214B"/>
    <w:rsid w:val="006A428C"/>
    <w:rsid w:val="006A4437"/>
    <w:rsid w:val="006B0B85"/>
    <w:rsid w:val="006B3C89"/>
    <w:rsid w:val="006B4B5D"/>
    <w:rsid w:val="006B7106"/>
    <w:rsid w:val="006C47BD"/>
    <w:rsid w:val="006C5FF0"/>
    <w:rsid w:val="006C7DF4"/>
    <w:rsid w:val="006D0976"/>
    <w:rsid w:val="006D4358"/>
    <w:rsid w:val="006D4BE4"/>
    <w:rsid w:val="006D5792"/>
    <w:rsid w:val="006E3458"/>
    <w:rsid w:val="00703084"/>
    <w:rsid w:val="007037FC"/>
    <w:rsid w:val="00705203"/>
    <w:rsid w:val="00706A54"/>
    <w:rsid w:val="007140DC"/>
    <w:rsid w:val="0072173A"/>
    <w:rsid w:val="00721825"/>
    <w:rsid w:val="007241DF"/>
    <w:rsid w:val="00726AB1"/>
    <w:rsid w:val="00735077"/>
    <w:rsid w:val="00744F0F"/>
    <w:rsid w:val="00747A68"/>
    <w:rsid w:val="00747E5A"/>
    <w:rsid w:val="007554E1"/>
    <w:rsid w:val="00763592"/>
    <w:rsid w:val="00771D2F"/>
    <w:rsid w:val="0077692A"/>
    <w:rsid w:val="007843BB"/>
    <w:rsid w:val="00797D31"/>
    <w:rsid w:val="007A19C4"/>
    <w:rsid w:val="007A37E0"/>
    <w:rsid w:val="007A4E2F"/>
    <w:rsid w:val="007A5B56"/>
    <w:rsid w:val="007B1118"/>
    <w:rsid w:val="007B2163"/>
    <w:rsid w:val="007C21CE"/>
    <w:rsid w:val="007C4F39"/>
    <w:rsid w:val="007C5DE2"/>
    <w:rsid w:val="007D69A4"/>
    <w:rsid w:val="007E71A5"/>
    <w:rsid w:val="007F3839"/>
    <w:rsid w:val="007F3B58"/>
    <w:rsid w:val="007F3D6D"/>
    <w:rsid w:val="007F49B6"/>
    <w:rsid w:val="007F7BC4"/>
    <w:rsid w:val="008008DB"/>
    <w:rsid w:val="008042A7"/>
    <w:rsid w:val="008112FF"/>
    <w:rsid w:val="00814747"/>
    <w:rsid w:val="00815613"/>
    <w:rsid w:val="0081783E"/>
    <w:rsid w:val="00822C78"/>
    <w:rsid w:val="008234BA"/>
    <w:rsid w:val="008320FA"/>
    <w:rsid w:val="00832170"/>
    <w:rsid w:val="00835FE6"/>
    <w:rsid w:val="0083716B"/>
    <w:rsid w:val="008400CA"/>
    <w:rsid w:val="008409B6"/>
    <w:rsid w:val="00841876"/>
    <w:rsid w:val="00844389"/>
    <w:rsid w:val="00845480"/>
    <w:rsid w:val="00850A5D"/>
    <w:rsid w:val="00857542"/>
    <w:rsid w:val="008748D6"/>
    <w:rsid w:val="00875C6D"/>
    <w:rsid w:val="00881CE2"/>
    <w:rsid w:val="00891B0B"/>
    <w:rsid w:val="008A04F4"/>
    <w:rsid w:val="008B0A80"/>
    <w:rsid w:val="008B2ACE"/>
    <w:rsid w:val="008C0E08"/>
    <w:rsid w:val="008C4D6C"/>
    <w:rsid w:val="008C5299"/>
    <w:rsid w:val="008D6C9A"/>
    <w:rsid w:val="008E7A04"/>
    <w:rsid w:val="008F0279"/>
    <w:rsid w:val="008F0313"/>
    <w:rsid w:val="008F1BF6"/>
    <w:rsid w:val="008F5759"/>
    <w:rsid w:val="008F581E"/>
    <w:rsid w:val="008F6358"/>
    <w:rsid w:val="009014C9"/>
    <w:rsid w:val="009021B0"/>
    <w:rsid w:val="009052EB"/>
    <w:rsid w:val="00905644"/>
    <w:rsid w:val="00913D94"/>
    <w:rsid w:val="00914A91"/>
    <w:rsid w:val="009157A0"/>
    <w:rsid w:val="009175B7"/>
    <w:rsid w:val="00923CB2"/>
    <w:rsid w:val="00924807"/>
    <w:rsid w:val="00925B1B"/>
    <w:rsid w:val="00931EE8"/>
    <w:rsid w:val="00932290"/>
    <w:rsid w:val="0094014E"/>
    <w:rsid w:val="009408DD"/>
    <w:rsid w:val="00941346"/>
    <w:rsid w:val="0095451E"/>
    <w:rsid w:val="00954894"/>
    <w:rsid w:val="0095491B"/>
    <w:rsid w:val="009569DA"/>
    <w:rsid w:val="009615B6"/>
    <w:rsid w:val="0097581C"/>
    <w:rsid w:val="00975CE1"/>
    <w:rsid w:val="0098535F"/>
    <w:rsid w:val="00997E10"/>
    <w:rsid w:val="009A0AD6"/>
    <w:rsid w:val="009B0870"/>
    <w:rsid w:val="009B740E"/>
    <w:rsid w:val="009C0944"/>
    <w:rsid w:val="009C200F"/>
    <w:rsid w:val="009C45AD"/>
    <w:rsid w:val="009C4884"/>
    <w:rsid w:val="009D1AE1"/>
    <w:rsid w:val="009E7299"/>
    <w:rsid w:val="009F1787"/>
    <w:rsid w:val="009F26AC"/>
    <w:rsid w:val="00A00672"/>
    <w:rsid w:val="00A0594D"/>
    <w:rsid w:val="00A0609D"/>
    <w:rsid w:val="00A10172"/>
    <w:rsid w:val="00A15DD0"/>
    <w:rsid w:val="00A2736B"/>
    <w:rsid w:val="00A354B4"/>
    <w:rsid w:val="00A36B05"/>
    <w:rsid w:val="00A36CBA"/>
    <w:rsid w:val="00A46A62"/>
    <w:rsid w:val="00A63DCF"/>
    <w:rsid w:val="00A6493F"/>
    <w:rsid w:val="00A66967"/>
    <w:rsid w:val="00A76248"/>
    <w:rsid w:val="00A838E2"/>
    <w:rsid w:val="00A95875"/>
    <w:rsid w:val="00A97438"/>
    <w:rsid w:val="00AA2AC9"/>
    <w:rsid w:val="00AB0052"/>
    <w:rsid w:val="00AB05B0"/>
    <w:rsid w:val="00AB0C89"/>
    <w:rsid w:val="00AB7913"/>
    <w:rsid w:val="00AC02C2"/>
    <w:rsid w:val="00AD0D17"/>
    <w:rsid w:val="00AD35ED"/>
    <w:rsid w:val="00AD73EC"/>
    <w:rsid w:val="00AE06DB"/>
    <w:rsid w:val="00AE412A"/>
    <w:rsid w:val="00AE4C50"/>
    <w:rsid w:val="00AE7930"/>
    <w:rsid w:val="00AF0F32"/>
    <w:rsid w:val="00AF2949"/>
    <w:rsid w:val="00AF765C"/>
    <w:rsid w:val="00B02CD5"/>
    <w:rsid w:val="00B05F88"/>
    <w:rsid w:val="00B11AB7"/>
    <w:rsid w:val="00B12309"/>
    <w:rsid w:val="00B1627B"/>
    <w:rsid w:val="00B211C1"/>
    <w:rsid w:val="00B21F6A"/>
    <w:rsid w:val="00B23F11"/>
    <w:rsid w:val="00B257E2"/>
    <w:rsid w:val="00B262A8"/>
    <w:rsid w:val="00B277B8"/>
    <w:rsid w:val="00B33074"/>
    <w:rsid w:val="00B342A3"/>
    <w:rsid w:val="00B44E16"/>
    <w:rsid w:val="00B47430"/>
    <w:rsid w:val="00B5206C"/>
    <w:rsid w:val="00B60E73"/>
    <w:rsid w:val="00B61274"/>
    <w:rsid w:val="00B6451E"/>
    <w:rsid w:val="00B73058"/>
    <w:rsid w:val="00B73997"/>
    <w:rsid w:val="00B81121"/>
    <w:rsid w:val="00B877DE"/>
    <w:rsid w:val="00BA04E9"/>
    <w:rsid w:val="00BA240E"/>
    <w:rsid w:val="00BA41C8"/>
    <w:rsid w:val="00BA648B"/>
    <w:rsid w:val="00BB0606"/>
    <w:rsid w:val="00BB152D"/>
    <w:rsid w:val="00BC23A3"/>
    <w:rsid w:val="00BC3C4C"/>
    <w:rsid w:val="00BE3243"/>
    <w:rsid w:val="00BE3DAC"/>
    <w:rsid w:val="00BE5C90"/>
    <w:rsid w:val="00BE64E4"/>
    <w:rsid w:val="00C003E7"/>
    <w:rsid w:val="00C006DB"/>
    <w:rsid w:val="00C04614"/>
    <w:rsid w:val="00C048AD"/>
    <w:rsid w:val="00C04C2B"/>
    <w:rsid w:val="00C05857"/>
    <w:rsid w:val="00C07A85"/>
    <w:rsid w:val="00C1088B"/>
    <w:rsid w:val="00C1239B"/>
    <w:rsid w:val="00C16F63"/>
    <w:rsid w:val="00C21F96"/>
    <w:rsid w:val="00C22A21"/>
    <w:rsid w:val="00C2338B"/>
    <w:rsid w:val="00C242A5"/>
    <w:rsid w:val="00C30710"/>
    <w:rsid w:val="00C31465"/>
    <w:rsid w:val="00C4247E"/>
    <w:rsid w:val="00C65A26"/>
    <w:rsid w:val="00C66D53"/>
    <w:rsid w:val="00C7086C"/>
    <w:rsid w:val="00C733C9"/>
    <w:rsid w:val="00C7372B"/>
    <w:rsid w:val="00C8209E"/>
    <w:rsid w:val="00CA78A1"/>
    <w:rsid w:val="00CB097B"/>
    <w:rsid w:val="00CC2411"/>
    <w:rsid w:val="00CC4032"/>
    <w:rsid w:val="00CD43A4"/>
    <w:rsid w:val="00CE44DE"/>
    <w:rsid w:val="00D14BEB"/>
    <w:rsid w:val="00D1752E"/>
    <w:rsid w:val="00D2119E"/>
    <w:rsid w:val="00D229CD"/>
    <w:rsid w:val="00D232E3"/>
    <w:rsid w:val="00D27957"/>
    <w:rsid w:val="00D3054D"/>
    <w:rsid w:val="00D342BC"/>
    <w:rsid w:val="00D42840"/>
    <w:rsid w:val="00D43FA7"/>
    <w:rsid w:val="00D511E9"/>
    <w:rsid w:val="00D56930"/>
    <w:rsid w:val="00D76496"/>
    <w:rsid w:val="00D80F59"/>
    <w:rsid w:val="00D81A09"/>
    <w:rsid w:val="00D86BED"/>
    <w:rsid w:val="00D952A4"/>
    <w:rsid w:val="00D97AB0"/>
    <w:rsid w:val="00DA18AB"/>
    <w:rsid w:val="00DA6811"/>
    <w:rsid w:val="00DA6D5B"/>
    <w:rsid w:val="00DB358F"/>
    <w:rsid w:val="00DB442A"/>
    <w:rsid w:val="00DC1268"/>
    <w:rsid w:val="00DC171B"/>
    <w:rsid w:val="00DC2FC8"/>
    <w:rsid w:val="00DE52EF"/>
    <w:rsid w:val="00DF3467"/>
    <w:rsid w:val="00DF5F6D"/>
    <w:rsid w:val="00E01FB8"/>
    <w:rsid w:val="00E053D2"/>
    <w:rsid w:val="00E07463"/>
    <w:rsid w:val="00E14257"/>
    <w:rsid w:val="00E155AE"/>
    <w:rsid w:val="00E24867"/>
    <w:rsid w:val="00E2638A"/>
    <w:rsid w:val="00E37E4C"/>
    <w:rsid w:val="00E41CA5"/>
    <w:rsid w:val="00E434D5"/>
    <w:rsid w:val="00E45B21"/>
    <w:rsid w:val="00E51706"/>
    <w:rsid w:val="00E55791"/>
    <w:rsid w:val="00E5708F"/>
    <w:rsid w:val="00E5761D"/>
    <w:rsid w:val="00E638A3"/>
    <w:rsid w:val="00E63CCF"/>
    <w:rsid w:val="00E72821"/>
    <w:rsid w:val="00E758E5"/>
    <w:rsid w:val="00E876E1"/>
    <w:rsid w:val="00E97C5D"/>
    <w:rsid w:val="00EA281C"/>
    <w:rsid w:val="00EA7483"/>
    <w:rsid w:val="00EB4C5E"/>
    <w:rsid w:val="00EB684C"/>
    <w:rsid w:val="00EC1C03"/>
    <w:rsid w:val="00EC64CA"/>
    <w:rsid w:val="00EC684B"/>
    <w:rsid w:val="00EC7D98"/>
    <w:rsid w:val="00EC7F50"/>
    <w:rsid w:val="00ED361F"/>
    <w:rsid w:val="00ED4777"/>
    <w:rsid w:val="00ED7EC8"/>
    <w:rsid w:val="00EE2E8E"/>
    <w:rsid w:val="00EE7783"/>
    <w:rsid w:val="00F13106"/>
    <w:rsid w:val="00F1456A"/>
    <w:rsid w:val="00F146AD"/>
    <w:rsid w:val="00F22583"/>
    <w:rsid w:val="00F27F05"/>
    <w:rsid w:val="00F444C0"/>
    <w:rsid w:val="00F46452"/>
    <w:rsid w:val="00F50769"/>
    <w:rsid w:val="00F5230C"/>
    <w:rsid w:val="00F64583"/>
    <w:rsid w:val="00F64DF2"/>
    <w:rsid w:val="00F71D3E"/>
    <w:rsid w:val="00F75540"/>
    <w:rsid w:val="00F81EDE"/>
    <w:rsid w:val="00F81F3C"/>
    <w:rsid w:val="00F82B54"/>
    <w:rsid w:val="00F836C9"/>
    <w:rsid w:val="00F93564"/>
    <w:rsid w:val="00FA7347"/>
    <w:rsid w:val="00FB2D08"/>
    <w:rsid w:val="00FB33AF"/>
    <w:rsid w:val="00FB77AF"/>
    <w:rsid w:val="00FC58C9"/>
    <w:rsid w:val="00FC6C09"/>
    <w:rsid w:val="00FD198A"/>
    <w:rsid w:val="00FD7854"/>
    <w:rsid w:val="00FD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0870"/>
    <w:pPr>
      <w:tabs>
        <w:tab w:val="center" w:pos="4680"/>
        <w:tab w:val="right" w:pos="9360"/>
      </w:tabs>
    </w:pPr>
  </w:style>
  <w:style w:type="character" w:customStyle="1" w:styleId="HeaderChar">
    <w:name w:val="Header Char"/>
    <w:basedOn w:val="DefaultParagraphFont"/>
    <w:link w:val="Header"/>
    <w:uiPriority w:val="99"/>
    <w:semiHidden/>
    <w:rsid w:val="009B087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0870"/>
    <w:pPr>
      <w:tabs>
        <w:tab w:val="center" w:pos="4680"/>
        <w:tab w:val="right" w:pos="9360"/>
      </w:tabs>
    </w:pPr>
  </w:style>
  <w:style w:type="character" w:customStyle="1" w:styleId="FooterChar">
    <w:name w:val="Footer Char"/>
    <w:basedOn w:val="DefaultParagraphFont"/>
    <w:link w:val="Footer"/>
    <w:uiPriority w:val="99"/>
    <w:rsid w:val="009B0870"/>
    <w:rPr>
      <w:rFonts w:ascii="Times New Roman" w:eastAsia="Times New Roman" w:hAnsi="Times New Roman" w:cs="Times New Roman"/>
      <w:sz w:val="24"/>
      <w:szCs w:val="24"/>
    </w:rPr>
  </w:style>
  <w:style w:type="table" w:styleId="TableGrid">
    <w:name w:val="Table Grid"/>
    <w:basedOn w:val="TableNormal"/>
    <w:uiPriority w:val="59"/>
    <w:rsid w:val="00FB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D08"/>
    <w:pPr>
      <w:ind w:left="720"/>
      <w:contextualSpacing/>
    </w:pPr>
  </w:style>
  <w:style w:type="character" w:styleId="PlaceholderText">
    <w:name w:val="Placeholder Text"/>
    <w:basedOn w:val="DefaultParagraphFont"/>
    <w:uiPriority w:val="99"/>
    <w:semiHidden/>
    <w:rsid w:val="00FB2D08"/>
    <w:rPr>
      <w:color w:val="808080"/>
    </w:rPr>
  </w:style>
  <w:style w:type="paragraph" w:styleId="BalloonText">
    <w:name w:val="Balloon Text"/>
    <w:basedOn w:val="Normal"/>
    <w:link w:val="BalloonTextChar"/>
    <w:uiPriority w:val="99"/>
    <w:semiHidden/>
    <w:unhideWhenUsed/>
    <w:rsid w:val="00FB2D08"/>
    <w:rPr>
      <w:rFonts w:ascii="Tahoma" w:hAnsi="Tahoma" w:cs="Tahoma"/>
      <w:sz w:val="16"/>
      <w:szCs w:val="16"/>
    </w:rPr>
  </w:style>
  <w:style w:type="character" w:customStyle="1" w:styleId="BalloonTextChar">
    <w:name w:val="Balloon Text Char"/>
    <w:basedOn w:val="DefaultParagraphFont"/>
    <w:link w:val="BalloonText"/>
    <w:uiPriority w:val="99"/>
    <w:semiHidden/>
    <w:rsid w:val="00FB2D08"/>
    <w:rPr>
      <w:rFonts w:ascii="Tahoma" w:eastAsia="Times New Roman" w:hAnsi="Tahoma" w:cs="Tahoma"/>
      <w:sz w:val="16"/>
      <w:szCs w:val="16"/>
    </w:rPr>
  </w:style>
  <w:style w:type="character" w:customStyle="1" w:styleId="Sections">
    <w:name w:val="Sections"/>
    <w:rsid w:val="007D69A4"/>
    <w:rPr>
      <w:b/>
      <w:bCs/>
      <w:sz w:val="24"/>
    </w:rPr>
  </w:style>
  <w:style w:type="paragraph" w:styleId="Caption">
    <w:name w:val="caption"/>
    <w:basedOn w:val="Normal"/>
    <w:next w:val="Normal"/>
    <w:qFormat/>
    <w:rsid w:val="007D69A4"/>
    <w:pPr>
      <w:widowControl w:val="0"/>
      <w:autoSpaceDE w:val="0"/>
      <w:autoSpaceDN w:val="0"/>
      <w:adjustRightInd w:val="0"/>
    </w:pPr>
    <w:rPr>
      <w:b/>
      <w:bCs/>
      <w:sz w:val="20"/>
      <w:szCs w:val="20"/>
    </w:rPr>
  </w:style>
  <w:style w:type="character" w:styleId="CommentReference">
    <w:name w:val="annotation reference"/>
    <w:basedOn w:val="DefaultParagraphFont"/>
    <w:uiPriority w:val="99"/>
    <w:semiHidden/>
    <w:unhideWhenUsed/>
    <w:rsid w:val="00045A04"/>
    <w:rPr>
      <w:sz w:val="16"/>
      <w:szCs w:val="16"/>
    </w:rPr>
  </w:style>
  <w:style w:type="paragraph" w:styleId="CommentText">
    <w:name w:val="annotation text"/>
    <w:basedOn w:val="Normal"/>
    <w:link w:val="CommentTextChar"/>
    <w:uiPriority w:val="99"/>
    <w:semiHidden/>
    <w:unhideWhenUsed/>
    <w:rsid w:val="00045A04"/>
    <w:rPr>
      <w:sz w:val="20"/>
      <w:szCs w:val="20"/>
    </w:rPr>
  </w:style>
  <w:style w:type="character" w:customStyle="1" w:styleId="CommentTextChar">
    <w:name w:val="Comment Text Char"/>
    <w:basedOn w:val="DefaultParagraphFont"/>
    <w:link w:val="CommentText"/>
    <w:uiPriority w:val="99"/>
    <w:semiHidden/>
    <w:rsid w:val="00045A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5A04"/>
    <w:rPr>
      <w:b/>
      <w:bCs/>
    </w:rPr>
  </w:style>
  <w:style w:type="character" w:customStyle="1" w:styleId="CommentSubjectChar">
    <w:name w:val="Comment Subject Char"/>
    <w:basedOn w:val="CommentTextChar"/>
    <w:link w:val="CommentSubject"/>
    <w:uiPriority w:val="99"/>
    <w:semiHidden/>
    <w:rsid w:val="00045A04"/>
    <w:rPr>
      <w:rFonts w:ascii="Times New Roman" w:eastAsia="Times New Roman" w:hAnsi="Times New Roman" w:cs="Times New Roman"/>
      <w:b/>
      <w:bCs/>
      <w:sz w:val="20"/>
      <w:szCs w:val="20"/>
    </w:rPr>
  </w:style>
  <w:style w:type="paragraph" w:styleId="Revision">
    <w:name w:val="Revision"/>
    <w:hidden/>
    <w:uiPriority w:val="99"/>
    <w:semiHidden/>
    <w:rsid w:val="006D4BE4"/>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0870"/>
    <w:pPr>
      <w:tabs>
        <w:tab w:val="center" w:pos="4680"/>
        <w:tab w:val="right" w:pos="9360"/>
      </w:tabs>
    </w:pPr>
  </w:style>
  <w:style w:type="character" w:customStyle="1" w:styleId="HeaderChar">
    <w:name w:val="Header Char"/>
    <w:basedOn w:val="DefaultParagraphFont"/>
    <w:link w:val="Header"/>
    <w:uiPriority w:val="99"/>
    <w:semiHidden/>
    <w:rsid w:val="009B087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0870"/>
    <w:pPr>
      <w:tabs>
        <w:tab w:val="center" w:pos="4680"/>
        <w:tab w:val="right" w:pos="9360"/>
      </w:tabs>
    </w:pPr>
  </w:style>
  <w:style w:type="character" w:customStyle="1" w:styleId="FooterChar">
    <w:name w:val="Footer Char"/>
    <w:basedOn w:val="DefaultParagraphFont"/>
    <w:link w:val="Footer"/>
    <w:uiPriority w:val="99"/>
    <w:rsid w:val="009B0870"/>
    <w:rPr>
      <w:rFonts w:ascii="Times New Roman" w:eastAsia="Times New Roman" w:hAnsi="Times New Roman" w:cs="Times New Roman"/>
      <w:sz w:val="24"/>
      <w:szCs w:val="24"/>
    </w:rPr>
  </w:style>
  <w:style w:type="table" w:styleId="TableGrid">
    <w:name w:val="Table Grid"/>
    <w:basedOn w:val="TableNormal"/>
    <w:uiPriority w:val="59"/>
    <w:rsid w:val="00FB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D08"/>
    <w:pPr>
      <w:ind w:left="720"/>
      <w:contextualSpacing/>
    </w:pPr>
  </w:style>
  <w:style w:type="character" w:styleId="PlaceholderText">
    <w:name w:val="Placeholder Text"/>
    <w:basedOn w:val="DefaultParagraphFont"/>
    <w:uiPriority w:val="99"/>
    <w:semiHidden/>
    <w:rsid w:val="00FB2D08"/>
    <w:rPr>
      <w:color w:val="808080"/>
    </w:rPr>
  </w:style>
  <w:style w:type="paragraph" w:styleId="BalloonText">
    <w:name w:val="Balloon Text"/>
    <w:basedOn w:val="Normal"/>
    <w:link w:val="BalloonTextChar"/>
    <w:uiPriority w:val="99"/>
    <w:semiHidden/>
    <w:unhideWhenUsed/>
    <w:rsid w:val="00FB2D08"/>
    <w:rPr>
      <w:rFonts w:ascii="Tahoma" w:hAnsi="Tahoma" w:cs="Tahoma"/>
      <w:sz w:val="16"/>
      <w:szCs w:val="16"/>
    </w:rPr>
  </w:style>
  <w:style w:type="character" w:customStyle="1" w:styleId="BalloonTextChar">
    <w:name w:val="Balloon Text Char"/>
    <w:basedOn w:val="DefaultParagraphFont"/>
    <w:link w:val="BalloonText"/>
    <w:uiPriority w:val="99"/>
    <w:semiHidden/>
    <w:rsid w:val="00FB2D08"/>
    <w:rPr>
      <w:rFonts w:ascii="Tahoma" w:eastAsia="Times New Roman" w:hAnsi="Tahoma" w:cs="Tahoma"/>
      <w:sz w:val="16"/>
      <w:szCs w:val="16"/>
    </w:rPr>
  </w:style>
  <w:style w:type="character" w:customStyle="1" w:styleId="Sections">
    <w:name w:val="Sections"/>
    <w:rsid w:val="007D69A4"/>
    <w:rPr>
      <w:b/>
      <w:bCs/>
      <w:sz w:val="24"/>
    </w:rPr>
  </w:style>
  <w:style w:type="paragraph" w:styleId="Caption">
    <w:name w:val="caption"/>
    <w:basedOn w:val="Normal"/>
    <w:next w:val="Normal"/>
    <w:qFormat/>
    <w:rsid w:val="007D69A4"/>
    <w:pPr>
      <w:widowControl w:val="0"/>
      <w:autoSpaceDE w:val="0"/>
      <w:autoSpaceDN w:val="0"/>
      <w:adjustRightInd w:val="0"/>
    </w:pPr>
    <w:rPr>
      <w:b/>
      <w:bCs/>
      <w:sz w:val="20"/>
      <w:szCs w:val="20"/>
    </w:rPr>
  </w:style>
  <w:style w:type="character" w:styleId="CommentReference">
    <w:name w:val="annotation reference"/>
    <w:basedOn w:val="DefaultParagraphFont"/>
    <w:uiPriority w:val="99"/>
    <w:semiHidden/>
    <w:unhideWhenUsed/>
    <w:rsid w:val="00045A04"/>
    <w:rPr>
      <w:sz w:val="16"/>
      <w:szCs w:val="16"/>
    </w:rPr>
  </w:style>
  <w:style w:type="paragraph" w:styleId="CommentText">
    <w:name w:val="annotation text"/>
    <w:basedOn w:val="Normal"/>
    <w:link w:val="CommentTextChar"/>
    <w:uiPriority w:val="99"/>
    <w:semiHidden/>
    <w:unhideWhenUsed/>
    <w:rsid w:val="00045A04"/>
    <w:rPr>
      <w:sz w:val="20"/>
      <w:szCs w:val="20"/>
    </w:rPr>
  </w:style>
  <w:style w:type="character" w:customStyle="1" w:styleId="CommentTextChar">
    <w:name w:val="Comment Text Char"/>
    <w:basedOn w:val="DefaultParagraphFont"/>
    <w:link w:val="CommentText"/>
    <w:uiPriority w:val="99"/>
    <w:semiHidden/>
    <w:rsid w:val="00045A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5A04"/>
    <w:rPr>
      <w:b/>
      <w:bCs/>
    </w:rPr>
  </w:style>
  <w:style w:type="character" w:customStyle="1" w:styleId="CommentSubjectChar">
    <w:name w:val="Comment Subject Char"/>
    <w:basedOn w:val="CommentTextChar"/>
    <w:link w:val="CommentSubject"/>
    <w:uiPriority w:val="99"/>
    <w:semiHidden/>
    <w:rsid w:val="00045A04"/>
    <w:rPr>
      <w:rFonts w:ascii="Times New Roman" w:eastAsia="Times New Roman" w:hAnsi="Times New Roman" w:cs="Times New Roman"/>
      <w:b/>
      <w:bCs/>
      <w:sz w:val="20"/>
      <w:szCs w:val="20"/>
    </w:rPr>
  </w:style>
  <w:style w:type="paragraph" w:styleId="Revision">
    <w:name w:val="Revision"/>
    <w:hidden/>
    <w:uiPriority w:val="99"/>
    <w:semiHidden/>
    <w:rsid w:val="006D4BE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663609">
      <w:bodyDiv w:val="1"/>
      <w:marLeft w:val="0"/>
      <w:marRight w:val="0"/>
      <w:marTop w:val="0"/>
      <w:marBottom w:val="0"/>
      <w:divBdr>
        <w:top w:val="none" w:sz="0" w:space="0" w:color="auto"/>
        <w:left w:val="none" w:sz="0" w:space="0" w:color="auto"/>
        <w:bottom w:val="none" w:sz="0" w:space="0" w:color="auto"/>
        <w:right w:val="none" w:sz="0" w:space="0" w:color="auto"/>
      </w:divBdr>
    </w:div>
    <w:div w:id="672221821">
      <w:bodyDiv w:val="1"/>
      <w:marLeft w:val="0"/>
      <w:marRight w:val="0"/>
      <w:marTop w:val="0"/>
      <w:marBottom w:val="0"/>
      <w:divBdr>
        <w:top w:val="none" w:sz="0" w:space="0" w:color="auto"/>
        <w:left w:val="none" w:sz="0" w:space="0" w:color="auto"/>
        <w:bottom w:val="none" w:sz="0" w:space="0" w:color="auto"/>
        <w:right w:val="none" w:sz="0" w:space="0" w:color="auto"/>
      </w:divBdr>
    </w:div>
    <w:div w:id="687100934">
      <w:bodyDiv w:val="1"/>
      <w:marLeft w:val="0"/>
      <w:marRight w:val="0"/>
      <w:marTop w:val="0"/>
      <w:marBottom w:val="0"/>
      <w:divBdr>
        <w:top w:val="none" w:sz="0" w:space="0" w:color="auto"/>
        <w:left w:val="none" w:sz="0" w:space="0" w:color="auto"/>
        <w:bottom w:val="none" w:sz="0" w:space="0" w:color="auto"/>
        <w:right w:val="none" w:sz="0" w:space="0" w:color="auto"/>
      </w:divBdr>
    </w:div>
    <w:div w:id="720179382">
      <w:bodyDiv w:val="1"/>
      <w:marLeft w:val="0"/>
      <w:marRight w:val="0"/>
      <w:marTop w:val="0"/>
      <w:marBottom w:val="0"/>
      <w:divBdr>
        <w:top w:val="none" w:sz="0" w:space="0" w:color="auto"/>
        <w:left w:val="none" w:sz="0" w:space="0" w:color="auto"/>
        <w:bottom w:val="none" w:sz="0" w:space="0" w:color="auto"/>
        <w:right w:val="none" w:sz="0" w:space="0" w:color="auto"/>
      </w:divBdr>
    </w:div>
    <w:div w:id="1103300857">
      <w:bodyDiv w:val="1"/>
      <w:marLeft w:val="0"/>
      <w:marRight w:val="0"/>
      <w:marTop w:val="0"/>
      <w:marBottom w:val="0"/>
      <w:divBdr>
        <w:top w:val="none" w:sz="0" w:space="0" w:color="auto"/>
        <w:left w:val="none" w:sz="0" w:space="0" w:color="auto"/>
        <w:bottom w:val="none" w:sz="0" w:space="0" w:color="auto"/>
        <w:right w:val="none" w:sz="0" w:space="0" w:color="auto"/>
      </w:divBdr>
    </w:div>
    <w:div w:id="1341392572">
      <w:bodyDiv w:val="1"/>
      <w:marLeft w:val="0"/>
      <w:marRight w:val="0"/>
      <w:marTop w:val="0"/>
      <w:marBottom w:val="0"/>
      <w:divBdr>
        <w:top w:val="none" w:sz="0" w:space="0" w:color="auto"/>
        <w:left w:val="none" w:sz="0" w:space="0" w:color="auto"/>
        <w:bottom w:val="none" w:sz="0" w:space="0" w:color="auto"/>
        <w:right w:val="none" w:sz="0" w:space="0" w:color="auto"/>
      </w:divBdr>
    </w:div>
    <w:div w:id="1464274667">
      <w:bodyDiv w:val="1"/>
      <w:marLeft w:val="0"/>
      <w:marRight w:val="0"/>
      <w:marTop w:val="0"/>
      <w:marBottom w:val="0"/>
      <w:divBdr>
        <w:top w:val="none" w:sz="0" w:space="0" w:color="auto"/>
        <w:left w:val="none" w:sz="0" w:space="0" w:color="auto"/>
        <w:bottom w:val="none" w:sz="0" w:space="0" w:color="auto"/>
        <w:right w:val="none" w:sz="0" w:space="0" w:color="auto"/>
      </w:divBdr>
    </w:div>
    <w:div w:id="200829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1D503F15-ABFB-45F0-B89D-78A18F0086EE}">
  <ds:schemaRefs>
    <ds:schemaRef ds:uri="http://schemas.openxmlformats.org/officeDocument/2006/bibliography"/>
  </ds:schemaRefs>
</ds:datastoreItem>
</file>

<file path=customXml/itemProps2.xml><?xml version="1.0" encoding="utf-8"?>
<ds:datastoreItem xmlns:ds="http://schemas.openxmlformats.org/officeDocument/2006/customXml" ds:itemID="{EAA93A17-2C1A-41F8-8347-41E6F9184797}"/>
</file>

<file path=customXml/itemProps3.xml><?xml version="1.0" encoding="utf-8"?>
<ds:datastoreItem xmlns:ds="http://schemas.openxmlformats.org/officeDocument/2006/customXml" ds:itemID="{0FB2EDBE-52D0-4DB0-8649-1D05625EB4A9}"/>
</file>

<file path=customXml/itemProps4.xml><?xml version="1.0" encoding="utf-8"?>
<ds:datastoreItem xmlns:ds="http://schemas.openxmlformats.org/officeDocument/2006/customXml" ds:itemID="{DD61CA12-AB3E-463E-A580-2F7E45311009}"/>
</file>

<file path=docProps/app.xml><?xml version="1.0" encoding="utf-8"?>
<Properties xmlns="http://schemas.openxmlformats.org/officeDocument/2006/extended-properties" xmlns:vt="http://schemas.openxmlformats.org/officeDocument/2006/docPropsVTypes">
  <Template>Normal.dotm</Template>
  <TotalTime>304</TotalTime>
  <Pages>17</Pages>
  <Words>5418</Words>
  <Characters>31591</Characters>
  <Application>Microsoft Office Word</Application>
  <DocSecurity>0</DocSecurity>
  <Lines>631</Lines>
  <Paragraphs>355</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36654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gwitmer</dc:creator>
  <cp:lastModifiedBy>Gerry J McChesney</cp:lastModifiedBy>
  <cp:revision>25</cp:revision>
  <cp:lastPrinted>2014-09-25T21:47:00Z</cp:lastPrinted>
  <dcterms:created xsi:type="dcterms:W3CDTF">2018-01-10T21:36:00Z</dcterms:created>
  <dcterms:modified xsi:type="dcterms:W3CDTF">2018-01-11T02:50:00Z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372600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